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F18" w:rsidRPr="00000B04" w:rsidRDefault="004E3999" w:rsidP="00000B04">
      <w:pPr>
        <w:spacing w:line="480" w:lineRule="auto"/>
        <w:jc w:val="center"/>
        <w:rPr>
          <w:rFonts w:ascii="Times New Roman" w:hAnsi="Times New Roman"/>
          <w:b/>
          <w:i/>
          <w:color w:val="000000"/>
          <w:sz w:val="36"/>
        </w:rPr>
      </w:pPr>
      <w:r w:rsidRPr="00000B04">
        <w:rPr>
          <w:rFonts w:ascii="Times New Roman" w:hAnsi="Times New Roman"/>
          <w:b/>
          <w:i/>
          <w:color w:val="000000"/>
          <w:sz w:val="36"/>
        </w:rPr>
        <w:t>Africa R</w:t>
      </w:r>
      <w:r w:rsidR="00304F13" w:rsidRPr="00000B04">
        <w:rPr>
          <w:rFonts w:ascii="Times New Roman" w:hAnsi="Times New Roman"/>
          <w:b/>
          <w:i/>
          <w:color w:val="000000"/>
          <w:sz w:val="36"/>
        </w:rPr>
        <w:t>ISING</w:t>
      </w:r>
      <w:r w:rsidRPr="00000B04">
        <w:rPr>
          <w:rFonts w:ascii="Times New Roman" w:hAnsi="Times New Roman"/>
          <w:b/>
          <w:i/>
          <w:color w:val="000000"/>
          <w:sz w:val="36"/>
        </w:rPr>
        <w:t xml:space="preserve"> Research </w:t>
      </w:r>
      <w:r w:rsidR="009F0F65" w:rsidRPr="00000B04">
        <w:rPr>
          <w:rFonts w:ascii="Times New Roman" w:hAnsi="Times New Roman"/>
          <w:b/>
          <w:i/>
          <w:color w:val="000000"/>
          <w:sz w:val="36"/>
        </w:rPr>
        <w:t>Framework</w:t>
      </w:r>
    </w:p>
    <w:p w:rsidR="00000B04" w:rsidRPr="00A90848" w:rsidRDefault="00E00A39" w:rsidP="00000B04">
      <w:pPr>
        <w:spacing w:line="480" w:lineRule="auto"/>
        <w:jc w:val="both"/>
        <w:rPr>
          <w:rFonts w:ascii="Times New Roman" w:hAnsi="Times New Roman"/>
          <w:b/>
          <w:sz w:val="28"/>
          <w:szCs w:val="24"/>
        </w:rPr>
      </w:pPr>
      <w:r w:rsidRPr="00A90848">
        <w:rPr>
          <w:rFonts w:ascii="Times New Roman" w:hAnsi="Times New Roman"/>
          <w:b/>
          <w:sz w:val="28"/>
          <w:szCs w:val="24"/>
        </w:rPr>
        <w:t>Introduction</w:t>
      </w:r>
    </w:p>
    <w:p w:rsidR="006E5761" w:rsidRDefault="006E5761" w:rsidP="006E5761">
      <w:pPr>
        <w:spacing w:line="360" w:lineRule="auto"/>
        <w:jc w:val="both"/>
        <w:rPr>
          <w:rFonts w:ascii="Times New Roman" w:hAnsi="Times New Roman"/>
          <w:sz w:val="24"/>
          <w:szCs w:val="24"/>
        </w:rPr>
      </w:pPr>
      <w:r w:rsidRPr="00B74CEB">
        <w:rPr>
          <w:rFonts w:ascii="Times New Roman" w:hAnsi="Times New Roman"/>
          <w:sz w:val="24"/>
          <w:szCs w:val="24"/>
        </w:rPr>
        <w:t>Agricultural development and research have often generated a lower impact than expected in Sub-Saharan African countries such as Ethiopia</w:t>
      </w:r>
      <w:r>
        <w:rPr>
          <w:rFonts w:ascii="Times New Roman" w:hAnsi="Times New Roman"/>
          <w:sz w:val="24"/>
          <w:szCs w:val="24"/>
        </w:rPr>
        <w:t xml:space="preserve"> Ghana, Mali, Malawi, Tanzania, and Zambia</w:t>
      </w:r>
      <w:r w:rsidRPr="00B74CEB">
        <w:rPr>
          <w:rFonts w:ascii="Times New Roman" w:hAnsi="Times New Roman"/>
          <w:sz w:val="24"/>
          <w:szCs w:val="24"/>
        </w:rPr>
        <w:t xml:space="preserve">. </w:t>
      </w:r>
      <w:r>
        <w:rPr>
          <w:rFonts w:ascii="Times New Roman" w:hAnsi="Times New Roman"/>
          <w:sz w:val="24"/>
          <w:szCs w:val="24"/>
        </w:rPr>
        <w:t>Failure of Africa to benefit from long-term research gains has been attributed to several reasons that include:</w:t>
      </w:r>
    </w:p>
    <w:p w:rsidR="006E5761" w:rsidRPr="00B74CEB" w:rsidRDefault="006E5761" w:rsidP="006E5761">
      <w:pPr>
        <w:numPr>
          <w:ilvl w:val="0"/>
          <w:numId w:val="15"/>
        </w:numPr>
        <w:spacing w:line="360" w:lineRule="auto"/>
        <w:contextualSpacing/>
        <w:jc w:val="both"/>
        <w:rPr>
          <w:rFonts w:ascii="Times New Roman" w:hAnsi="Times New Roman"/>
          <w:sz w:val="24"/>
          <w:szCs w:val="24"/>
        </w:rPr>
      </w:pPr>
      <w:r w:rsidRPr="00B74CEB">
        <w:rPr>
          <w:rFonts w:ascii="Times New Roman" w:hAnsi="Times New Roman"/>
          <w:sz w:val="24"/>
          <w:szCs w:val="24"/>
        </w:rPr>
        <w:t xml:space="preserve">incomplete understanding by researchers of farmers’ </w:t>
      </w:r>
      <w:r>
        <w:rPr>
          <w:rFonts w:ascii="Times New Roman" w:hAnsi="Times New Roman"/>
          <w:sz w:val="24"/>
          <w:szCs w:val="24"/>
        </w:rPr>
        <w:t>priorities and strategies;</w:t>
      </w:r>
    </w:p>
    <w:p w:rsidR="006E5761" w:rsidRPr="00B74CEB" w:rsidRDefault="006E5761" w:rsidP="006E5761">
      <w:pPr>
        <w:numPr>
          <w:ilvl w:val="0"/>
          <w:numId w:val="15"/>
        </w:numPr>
        <w:spacing w:line="360" w:lineRule="auto"/>
        <w:contextualSpacing/>
        <w:jc w:val="both"/>
        <w:rPr>
          <w:rFonts w:ascii="Times New Roman" w:hAnsi="Times New Roman"/>
          <w:sz w:val="24"/>
          <w:szCs w:val="24"/>
        </w:rPr>
      </w:pPr>
      <w:r w:rsidRPr="00B74CEB">
        <w:rPr>
          <w:rFonts w:ascii="Times New Roman" w:hAnsi="Times New Roman"/>
          <w:sz w:val="24"/>
          <w:szCs w:val="24"/>
        </w:rPr>
        <w:t>weakness of exchange mechanisms among stakeholders (farmers, extension, R&amp;D, etc.)</w:t>
      </w:r>
      <w:r>
        <w:rPr>
          <w:rFonts w:ascii="Times New Roman" w:hAnsi="Times New Roman"/>
          <w:sz w:val="24"/>
          <w:szCs w:val="24"/>
        </w:rPr>
        <w:t>;</w:t>
      </w:r>
    </w:p>
    <w:p w:rsidR="006E5761" w:rsidRPr="00B74CEB" w:rsidRDefault="006E5761" w:rsidP="006E5761">
      <w:pPr>
        <w:numPr>
          <w:ilvl w:val="0"/>
          <w:numId w:val="15"/>
        </w:numPr>
        <w:spacing w:line="360" w:lineRule="auto"/>
        <w:contextualSpacing/>
        <w:jc w:val="both"/>
        <w:rPr>
          <w:rFonts w:ascii="Times New Roman" w:hAnsi="Times New Roman"/>
          <w:sz w:val="24"/>
          <w:szCs w:val="24"/>
        </w:rPr>
      </w:pPr>
      <w:r w:rsidRPr="00B74CEB">
        <w:rPr>
          <w:rFonts w:ascii="Times New Roman" w:hAnsi="Times New Roman"/>
          <w:sz w:val="24"/>
          <w:szCs w:val="24"/>
        </w:rPr>
        <w:t>blanket recommendations that are often employed without understanding the diversity and context of African farming systems and multi-faceted nature of rural livelihoods;</w:t>
      </w:r>
    </w:p>
    <w:p w:rsidR="006E5761" w:rsidRPr="00B74CEB" w:rsidRDefault="006E5761" w:rsidP="006E5761">
      <w:pPr>
        <w:numPr>
          <w:ilvl w:val="0"/>
          <w:numId w:val="15"/>
        </w:numPr>
        <w:spacing w:line="360" w:lineRule="auto"/>
        <w:contextualSpacing/>
        <w:jc w:val="both"/>
        <w:rPr>
          <w:rFonts w:ascii="Times New Roman" w:hAnsi="Times New Roman"/>
          <w:sz w:val="24"/>
          <w:szCs w:val="24"/>
        </w:rPr>
      </w:pPr>
      <w:r w:rsidRPr="00B74CEB">
        <w:rPr>
          <w:rFonts w:ascii="Times New Roman" w:hAnsi="Times New Roman"/>
          <w:sz w:val="24"/>
          <w:szCs w:val="24"/>
        </w:rPr>
        <w:t>dynamic farming systems and highly heterogeneous farming households, decisions, options, and strategies;</w:t>
      </w:r>
    </w:p>
    <w:p w:rsidR="006E5761" w:rsidRPr="00B74CEB" w:rsidRDefault="006E5761" w:rsidP="006E5761">
      <w:pPr>
        <w:numPr>
          <w:ilvl w:val="0"/>
          <w:numId w:val="15"/>
        </w:numPr>
        <w:spacing w:line="360" w:lineRule="auto"/>
        <w:contextualSpacing/>
        <w:jc w:val="both"/>
        <w:rPr>
          <w:rFonts w:ascii="Times New Roman" w:hAnsi="Times New Roman"/>
          <w:sz w:val="24"/>
          <w:szCs w:val="24"/>
        </w:rPr>
      </w:pPr>
      <w:r>
        <w:rPr>
          <w:rFonts w:ascii="Times New Roman" w:hAnsi="Times New Roman"/>
          <w:sz w:val="24"/>
          <w:szCs w:val="24"/>
        </w:rPr>
        <w:t>i</w:t>
      </w:r>
      <w:r w:rsidRPr="00B74CEB">
        <w:rPr>
          <w:rFonts w:ascii="Times New Roman" w:hAnsi="Times New Roman"/>
          <w:sz w:val="24"/>
          <w:szCs w:val="24"/>
        </w:rPr>
        <w:t>nefficiencies in resource use and poor productivity of smallholder agricultural systems;</w:t>
      </w:r>
    </w:p>
    <w:p w:rsidR="006E5761" w:rsidRPr="00B74CEB" w:rsidRDefault="006E5761" w:rsidP="006E5761">
      <w:pPr>
        <w:numPr>
          <w:ilvl w:val="0"/>
          <w:numId w:val="15"/>
        </w:numPr>
        <w:spacing w:line="360" w:lineRule="auto"/>
        <w:contextualSpacing/>
        <w:jc w:val="both"/>
        <w:rPr>
          <w:rFonts w:ascii="Times New Roman" w:hAnsi="Times New Roman"/>
          <w:sz w:val="24"/>
          <w:szCs w:val="24"/>
        </w:rPr>
      </w:pPr>
      <w:r w:rsidRPr="00B74CEB">
        <w:rPr>
          <w:rFonts w:ascii="Times New Roman" w:hAnsi="Times New Roman"/>
          <w:sz w:val="24"/>
          <w:szCs w:val="24"/>
        </w:rPr>
        <w:t>thematic research promoting single technologies or semi-finished research products disregarding most of the components/interactions of households and communities, with limited understanding of farmer ‘demand’ or capacity to adapt and innovate</w:t>
      </w:r>
      <w:r>
        <w:rPr>
          <w:rFonts w:ascii="Times New Roman" w:hAnsi="Times New Roman"/>
          <w:sz w:val="24"/>
          <w:szCs w:val="24"/>
        </w:rPr>
        <w:t>;</w:t>
      </w:r>
    </w:p>
    <w:p w:rsidR="006E5761" w:rsidRDefault="006E5761" w:rsidP="006E5761">
      <w:pPr>
        <w:numPr>
          <w:ilvl w:val="0"/>
          <w:numId w:val="15"/>
        </w:numPr>
        <w:spacing w:line="360" w:lineRule="auto"/>
        <w:contextualSpacing/>
        <w:jc w:val="both"/>
        <w:rPr>
          <w:rFonts w:ascii="Times New Roman" w:hAnsi="Times New Roman"/>
          <w:sz w:val="24"/>
          <w:szCs w:val="24"/>
        </w:rPr>
      </w:pPr>
      <w:r w:rsidRPr="00B74CEB">
        <w:rPr>
          <w:rFonts w:ascii="Times New Roman" w:hAnsi="Times New Roman"/>
          <w:sz w:val="24"/>
          <w:szCs w:val="24"/>
        </w:rPr>
        <w:t>insufficient efforts to integrative research with strong socio-economic components (markets, investment and policies on input systems</w:t>
      </w:r>
      <w:r>
        <w:rPr>
          <w:rFonts w:ascii="Times New Roman" w:hAnsi="Times New Roman"/>
          <w:sz w:val="24"/>
          <w:szCs w:val="24"/>
        </w:rPr>
        <w:t xml:space="preserve"> and access to land right).</w:t>
      </w:r>
    </w:p>
    <w:p w:rsidR="001A7211" w:rsidRDefault="001A7211" w:rsidP="00000B04">
      <w:pPr>
        <w:spacing w:line="480" w:lineRule="auto"/>
        <w:jc w:val="both"/>
        <w:rPr>
          <w:rFonts w:ascii="Times New Roman" w:hAnsi="Times New Roman"/>
          <w:color w:val="000000"/>
          <w:sz w:val="24"/>
          <w:szCs w:val="24"/>
        </w:rPr>
      </w:pPr>
    </w:p>
    <w:p w:rsidR="00382084" w:rsidRDefault="00382084" w:rsidP="00000B04">
      <w:pPr>
        <w:spacing w:line="480" w:lineRule="auto"/>
        <w:jc w:val="both"/>
        <w:rPr>
          <w:rFonts w:ascii="Times New Roman" w:hAnsi="Times New Roman"/>
          <w:b/>
          <w:color w:val="000000"/>
          <w:sz w:val="28"/>
          <w:szCs w:val="24"/>
        </w:rPr>
      </w:pPr>
      <w:r w:rsidRPr="00382084">
        <w:rPr>
          <w:rFonts w:ascii="Times New Roman" w:hAnsi="Times New Roman"/>
          <w:b/>
          <w:color w:val="000000"/>
          <w:sz w:val="28"/>
          <w:szCs w:val="24"/>
        </w:rPr>
        <w:t>Background</w:t>
      </w:r>
    </w:p>
    <w:p w:rsidR="00AA582A" w:rsidRDefault="00AA582A" w:rsidP="00AA582A">
      <w:pPr>
        <w:spacing w:line="480" w:lineRule="auto"/>
        <w:jc w:val="both"/>
        <w:rPr>
          <w:rFonts w:ascii="Times New Roman" w:hAnsi="Times New Roman"/>
          <w:sz w:val="24"/>
          <w:szCs w:val="24"/>
          <w:lang w:val="en-US"/>
        </w:rPr>
      </w:pPr>
      <w:r>
        <w:rPr>
          <w:rFonts w:ascii="Times New Roman" w:hAnsi="Times New Roman"/>
          <w:sz w:val="24"/>
          <w:szCs w:val="24"/>
        </w:rPr>
        <w:t xml:space="preserve">Tropical regions of rural sub-Saharan Africa (SSA) are characterised by small land holdings of low input rain-fed farming systems. Furthermore, continuous cropping and use of inappropriate farming practices has led to decline in soil fertility, accelerated soil erosion, and degradation of arable lands in SSA. These characteristics adversely impact food security in terms of availability, access, and quality </w:t>
      </w:r>
      <w:r>
        <w:rPr>
          <w:rFonts w:ascii="Times New Roman" w:hAnsi="Times New Roman"/>
          <w:sz w:val="24"/>
          <w:szCs w:val="24"/>
          <w:lang w:val="en-US"/>
        </w:rPr>
        <w:fldChar w:fldCharType="begin"/>
      </w:r>
      <w:r>
        <w:rPr>
          <w:rFonts w:ascii="Times New Roman" w:hAnsi="Times New Roman"/>
          <w:sz w:val="24"/>
          <w:szCs w:val="24"/>
          <w:lang w:val="en-US"/>
        </w:rPr>
        <w:instrText xml:space="preserve"> ADDIN EN.CITE &lt;EndNote&gt;&lt;Cite&gt;&lt;Author&gt;Lal&lt;/Author&gt;&lt;Year&gt;1987&lt;/Year&gt;&lt;RecNum&gt;173&lt;/RecNum&gt;&lt;DisplayText&gt;(Lal 1987)&lt;/DisplayText&gt;&lt;record&gt;&lt;rec-number&gt;173&lt;/rec-number&gt;&lt;foreign-keys&gt;&lt;key app="EN" db-id="aeaswrva8fwvf1edxe5vex5o25traxdfvfs9"&gt;173&lt;/key&gt;&lt;/foreign-keys&gt;&lt;ref-type name="Journal Article"&gt;17&lt;/ref-type&gt;&lt;contributors&gt;&lt;authors&gt;&lt;author&gt;Lal, R.&lt;/author&gt;&lt;/authors&gt;&lt;/contributors&gt;&lt;titles&gt;&lt;title&gt;Managing the soils of sub-Saharan Africa.&lt;/title&gt;&lt;secondary-title&gt;Science &lt;/secondary-title&gt;&lt;/titles&gt;&lt;periodical&gt;&lt;full-title&gt;Science&lt;/full-title&gt;&lt;/periodical&gt;&lt;pages&gt;1069-1076&lt;/pages&gt;&lt;volume&gt;236&lt;/volume&gt;&lt;section&gt;1069&lt;/section&gt;&lt;dates&gt;&lt;year&gt;1987&lt;/year&gt;&lt;/dates&gt;&lt;urls&gt;&lt;/urls&gt;&lt;/record&gt;&lt;/Cite&gt;&lt;/EndNote&gt;</w:instrText>
      </w:r>
      <w:r>
        <w:rPr>
          <w:rFonts w:ascii="Times New Roman" w:hAnsi="Times New Roman"/>
          <w:sz w:val="24"/>
          <w:szCs w:val="24"/>
          <w:lang w:val="en-US"/>
        </w:rPr>
        <w:fldChar w:fldCharType="separate"/>
      </w:r>
      <w:r>
        <w:rPr>
          <w:rFonts w:ascii="Times New Roman" w:hAnsi="Times New Roman"/>
          <w:noProof/>
          <w:sz w:val="24"/>
          <w:szCs w:val="24"/>
          <w:lang w:val="en-US"/>
        </w:rPr>
        <w:t xml:space="preserve">(e.g., Quaye, 2008; Bezner Kerr et al., 2010; </w:t>
      </w:r>
      <w:r>
        <w:rPr>
          <w:rFonts w:ascii="Times New Roman" w:hAnsi="Times New Roman"/>
          <w:noProof/>
          <w:sz w:val="24"/>
          <w:szCs w:val="24"/>
          <w:lang w:val="en-US"/>
        </w:rPr>
        <w:lastRenderedPageBreak/>
        <w:t>Knueppel et al., 2010)</w:t>
      </w:r>
      <w:r>
        <w:rPr>
          <w:rFonts w:ascii="Times New Roman" w:hAnsi="Times New Roman"/>
          <w:sz w:val="24"/>
          <w:szCs w:val="24"/>
          <w:lang w:val="en-US"/>
        </w:rPr>
        <w:fldChar w:fldCharType="end"/>
      </w:r>
      <w:r w:rsidRPr="001C655E">
        <w:rPr>
          <w:rFonts w:ascii="Times New Roman" w:hAnsi="Times New Roman"/>
          <w:sz w:val="24"/>
          <w:szCs w:val="24"/>
        </w:rPr>
        <w:t xml:space="preserve">. </w:t>
      </w:r>
      <w:r>
        <w:rPr>
          <w:rFonts w:ascii="Times New Roman" w:hAnsi="Times New Roman"/>
          <w:sz w:val="24"/>
          <w:szCs w:val="24"/>
        </w:rPr>
        <w:t xml:space="preserve">This results in a seasonal cycle of food insecurity for cereals (e.g., maize, sorghum, rice, and millet) and for legumes (e.g., common beans, cowpea, groundnut, pigeonpea, and soybeans). Malnutrition is another challenge that most smallholder farming households face in rural tropics. Malnutrition is partly caused by the use of nutrient-poor cereal crops as well as the limited knowledge of the essential nutritional role of legumes by women farmers. To achieve the millennium development goals, the global research and development community as well as some other stakeholders have reached a consensus that productivity of smallholder agriculture in Africa must increase </w:t>
      </w:r>
      <w:r>
        <w:rPr>
          <w:rFonts w:ascii="Times New Roman" w:hAnsi="Times New Roman"/>
          <w:sz w:val="24"/>
          <w:szCs w:val="24"/>
          <w:lang w:val="en-US"/>
        </w:rPr>
        <w:fldChar w:fldCharType="begin"/>
      </w:r>
      <w:r>
        <w:rPr>
          <w:rFonts w:ascii="Times New Roman" w:hAnsi="Times New Roman"/>
          <w:sz w:val="24"/>
          <w:szCs w:val="24"/>
          <w:lang w:val="en-US"/>
        </w:rPr>
        <w:instrText xml:space="preserve"> ADDIN EN.CITE &lt;EndNote&gt;&lt;Cite&gt;&lt;Author&gt;Lal&lt;/Author&gt;&lt;Year&gt;1987&lt;/Year&gt;&lt;RecNum&gt;173&lt;/RecNum&gt;&lt;DisplayText&gt;(Lal 1987)&lt;/DisplayText&gt;&lt;record&gt;&lt;rec-number&gt;173&lt;/rec-number&gt;&lt;foreign-keys&gt;&lt;key app="EN" db-id="aeaswrva8fwvf1edxe5vex5o25traxdfvfs9"&gt;173&lt;/key&gt;&lt;/foreign-keys&gt;&lt;ref-type name="Journal Article"&gt;17&lt;/ref-type&gt;&lt;contributors&gt;&lt;authors&gt;&lt;author&gt;Lal, R.&lt;/author&gt;&lt;/authors&gt;&lt;/contributors&gt;&lt;titles&gt;&lt;title&gt;Managing the soils of sub-Saharan Africa.&lt;/title&gt;&lt;secondary-title&gt;Science &lt;/secondary-title&gt;&lt;/titles&gt;&lt;periodical&gt;&lt;full-title&gt;Science&lt;/full-title&gt;&lt;/periodical&gt;&lt;pages&gt;1069-1076&lt;/pages&gt;&lt;volume&gt;236&lt;/volume&gt;&lt;section&gt;1069&lt;/section&gt;&lt;dates&gt;&lt;year&gt;1987&lt;/year&gt;&lt;/dates&gt;&lt;urls&gt;&lt;/urls&gt;&lt;/record&gt;&lt;/Cite&gt;&lt;/EndNote&gt;</w:instrText>
      </w:r>
      <w:r>
        <w:rPr>
          <w:rFonts w:ascii="Times New Roman" w:hAnsi="Times New Roman"/>
          <w:sz w:val="24"/>
          <w:szCs w:val="24"/>
          <w:lang w:val="en-US"/>
        </w:rPr>
        <w:fldChar w:fldCharType="separate"/>
      </w:r>
      <w:r>
        <w:rPr>
          <w:rFonts w:ascii="Times New Roman" w:hAnsi="Times New Roman"/>
          <w:noProof/>
          <w:sz w:val="24"/>
          <w:szCs w:val="24"/>
          <w:lang w:val="en-US"/>
        </w:rPr>
        <w:t>(Andriesse et al., 2007)</w:t>
      </w:r>
      <w:r>
        <w:rPr>
          <w:rFonts w:ascii="Times New Roman" w:hAnsi="Times New Roman"/>
          <w:sz w:val="24"/>
          <w:szCs w:val="24"/>
          <w:lang w:val="en-US"/>
        </w:rPr>
        <w:fldChar w:fldCharType="end"/>
      </w:r>
      <w:r>
        <w:rPr>
          <w:rFonts w:ascii="Times New Roman" w:hAnsi="Times New Roman"/>
          <w:sz w:val="24"/>
          <w:szCs w:val="24"/>
          <w:lang w:val="en-US"/>
        </w:rPr>
        <w:t xml:space="preserve">. Several studies across Africa have proven that intensification of smallholder mixed crop-livestock systems is a potential way out of poverty </w:t>
      </w:r>
      <w:r>
        <w:rPr>
          <w:rFonts w:ascii="Times New Roman" w:hAnsi="Times New Roman"/>
          <w:sz w:val="24"/>
          <w:szCs w:val="24"/>
          <w:lang w:val="en-US"/>
        </w:rPr>
        <w:fldChar w:fldCharType="begin"/>
      </w:r>
      <w:r>
        <w:rPr>
          <w:rFonts w:ascii="Times New Roman" w:hAnsi="Times New Roman"/>
          <w:sz w:val="24"/>
          <w:szCs w:val="24"/>
          <w:lang w:val="en-US"/>
        </w:rPr>
        <w:instrText xml:space="preserve"> ADDIN EN.CITE &lt;EndNote&gt;&lt;Cite&gt;&lt;Author&gt;Lal&lt;/Author&gt;&lt;Year&gt;1987&lt;/Year&gt;&lt;RecNum&gt;173&lt;/RecNum&gt;&lt;DisplayText&gt;(Lal 1987)&lt;/DisplayText&gt;&lt;record&gt;&lt;rec-number&gt;173&lt;/rec-number&gt;&lt;foreign-keys&gt;&lt;key app="EN" db-id="aeaswrva8fwvf1edxe5vex5o25traxdfvfs9"&gt;173&lt;/key&gt;&lt;/foreign-keys&gt;&lt;ref-type name="Journal Article"&gt;17&lt;/ref-type&gt;&lt;contributors&gt;&lt;authors&gt;&lt;author&gt;Lal, R.&lt;/author&gt;&lt;/authors&gt;&lt;/contributors&gt;&lt;titles&gt;&lt;title&gt;Managing the soils of sub-Saharan Africa.&lt;/title&gt;&lt;secondary-title&gt;Science &lt;/secondary-title&gt;&lt;/titles&gt;&lt;periodical&gt;&lt;full-title&gt;Science&lt;/full-title&gt;&lt;/periodical&gt;&lt;pages&gt;1069-1076&lt;/pages&gt;&lt;volume&gt;236&lt;/volume&gt;&lt;section&gt;1069&lt;/section&gt;&lt;dates&gt;&lt;year&gt;1987&lt;/year&gt;&lt;/dates&gt;&lt;urls&gt;&lt;/urls&gt;&lt;/record&gt;&lt;/Cite&gt;&lt;/EndNote&gt;</w:instrText>
      </w:r>
      <w:r>
        <w:rPr>
          <w:rFonts w:ascii="Times New Roman" w:hAnsi="Times New Roman"/>
          <w:sz w:val="24"/>
          <w:szCs w:val="24"/>
          <w:lang w:val="en-US"/>
        </w:rPr>
        <w:fldChar w:fldCharType="separate"/>
      </w:r>
      <w:r>
        <w:rPr>
          <w:rFonts w:ascii="Times New Roman" w:hAnsi="Times New Roman"/>
          <w:noProof/>
          <w:sz w:val="24"/>
          <w:szCs w:val="24"/>
          <w:lang w:val="en-US"/>
        </w:rPr>
        <w:t>(McIntire et al., 1992; Dixon et al., 2001; De Ridder et al., 2004; IAC, 2004)</w:t>
      </w:r>
      <w:r>
        <w:rPr>
          <w:rFonts w:ascii="Times New Roman" w:hAnsi="Times New Roman"/>
          <w:sz w:val="24"/>
          <w:szCs w:val="24"/>
          <w:lang w:val="en-US"/>
        </w:rPr>
        <w:fldChar w:fldCharType="end"/>
      </w:r>
      <w:r>
        <w:rPr>
          <w:rFonts w:ascii="Times New Roman" w:hAnsi="Times New Roman"/>
          <w:sz w:val="24"/>
          <w:szCs w:val="24"/>
          <w:lang w:val="en-US"/>
        </w:rPr>
        <w:t xml:space="preserve">. In some regions of Africa, agroecological intensification has been identified as a promising technology to reduce variability in rain-fed production systems </w:t>
      </w:r>
      <w:r>
        <w:rPr>
          <w:rFonts w:ascii="Times New Roman" w:hAnsi="Times New Roman"/>
          <w:sz w:val="24"/>
          <w:szCs w:val="24"/>
          <w:lang w:val="en-US"/>
        </w:rPr>
        <w:fldChar w:fldCharType="begin"/>
      </w:r>
      <w:r>
        <w:rPr>
          <w:rFonts w:ascii="Times New Roman" w:hAnsi="Times New Roman"/>
          <w:sz w:val="24"/>
          <w:szCs w:val="24"/>
          <w:lang w:val="en-US"/>
        </w:rPr>
        <w:instrText xml:space="preserve"> ADDIN EN.CITE &lt;EndNote&gt;&lt;Cite&gt;&lt;Author&gt;Lal&lt;/Author&gt;&lt;Year&gt;1987&lt;/Year&gt;&lt;RecNum&gt;173&lt;/RecNum&gt;&lt;DisplayText&gt;(Lal 1987)&lt;/DisplayText&gt;&lt;record&gt;&lt;rec-number&gt;173&lt;/rec-number&gt;&lt;foreign-keys&gt;&lt;key app="EN" db-id="aeaswrva8fwvf1edxe5vex5o25traxdfvfs9"&gt;173&lt;/key&gt;&lt;/foreign-keys&gt;&lt;ref-type name="Journal Article"&gt;17&lt;/ref-type&gt;&lt;contributors&gt;&lt;authors&gt;&lt;author&gt;Lal, R.&lt;/author&gt;&lt;/authors&gt;&lt;/contributors&gt;&lt;titles&gt;&lt;title&gt;Managing the soils of sub-Saharan Africa.&lt;/title&gt;&lt;secondary-title&gt;Science &lt;/secondary-title&gt;&lt;/titles&gt;&lt;periodical&gt;&lt;full-title&gt;Science&lt;/full-title&gt;&lt;/periodical&gt;&lt;pages&gt;1069-1076&lt;/pages&gt;&lt;volume&gt;236&lt;/volume&gt;&lt;section&gt;1069&lt;/section&gt;&lt;dates&gt;&lt;year&gt;1987&lt;/year&gt;&lt;/dates&gt;&lt;urls&gt;&lt;/urls&gt;&lt;/record&gt;&lt;/Cite&gt;&lt;/EndNote&gt;</w:instrText>
      </w:r>
      <w:r>
        <w:rPr>
          <w:rFonts w:ascii="Times New Roman" w:hAnsi="Times New Roman"/>
          <w:sz w:val="24"/>
          <w:szCs w:val="24"/>
          <w:lang w:val="en-US"/>
        </w:rPr>
        <w:fldChar w:fldCharType="separate"/>
      </w:r>
      <w:r>
        <w:rPr>
          <w:rFonts w:ascii="Times New Roman" w:hAnsi="Times New Roman"/>
          <w:noProof/>
          <w:sz w:val="24"/>
          <w:szCs w:val="24"/>
          <w:lang w:val="en-US"/>
        </w:rPr>
        <w:t>(Myaka et al., 2006; Snapp et al., 2010)</w:t>
      </w:r>
      <w:r>
        <w:rPr>
          <w:rFonts w:ascii="Times New Roman" w:hAnsi="Times New Roman"/>
          <w:sz w:val="24"/>
          <w:szCs w:val="24"/>
          <w:lang w:val="en-US"/>
        </w:rPr>
        <w:fldChar w:fldCharType="end"/>
      </w:r>
      <w:r>
        <w:rPr>
          <w:rFonts w:ascii="Times New Roman" w:hAnsi="Times New Roman"/>
          <w:sz w:val="24"/>
          <w:szCs w:val="24"/>
          <w:lang w:val="en-US"/>
        </w:rPr>
        <w:t>.</w:t>
      </w:r>
    </w:p>
    <w:p w:rsidR="00AA582A" w:rsidRDefault="00AA582A" w:rsidP="00AA582A">
      <w:pPr>
        <w:spacing w:line="480" w:lineRule="auto"/>
        <w:jc w:val="both"/>
        <w:rPr>
          <w:rFonts w:ascii="Times New Roman" w:hAnsi="Times New Roman"/>
          <w:sz w:val="24"/>
          <w:szCs w:val="24"/>
          <w:lang w:val="en-US"/>
        </w:rPr>
      </w:pPr>
      <w:r>
        <w:rPr>
          <w:rFonts w:ascii="Times New Roman" w:hAnsi="Times New Roman"/>
          <w:sz w:val="24"/>
          <w:szCs w:val="24"/>
          <w:lang w:val="en-US"/>
        </w:rPr>
        <w:t xml:space="preserve">Food security relies not only on high production and access to food but </w:t>
      </w:r>
      <w:commentRangeStart w:id="0"/>
      <w:r>
        <w:rPr>
          <w:rFonts w:ascii="Times New Roman" w:hAnsi="Times New Roman"/>
          <w:sz w:val="24"/>
          <w:szCs w:val="24"/>
          <w:lang w:val="en-US"/>
        </w:rPr>
        <w:t>also</w:t>
      </w:r>
      <w:commentRangeEnd w:id="0"/>
      <w:r w:rsidR="001005C7">
        <w:rPr>
          <w:rStyle w:val="CommentReference"/>
        </w:rPr>
        <w:commentReference w:id="0"/>
      </w:r>
      <w:r>
        <w:rPr>
          <w:rFonts w:ascii="Times New Roman" w:hAnsi="Times New Roman"/>
          <w:sz w:val="24"/>
          <w:szCs w:val="24"/>
          <w:lang w:val="en-US"/>
        </w:rPr>
        <w:t xml:space="preserve"> on the need to address negative effects of current agricultural production systems on ecosystems services </w:t>
      </w:r>
      <w:r>
        <w:rPr>
          <w:rFonts w:ascii="Times New Roman" w:hAnsi="Times New Roman"/>
          <w:sz w:val="24"/>
          <w:szCs w:val="24"/>
          <w:lang w:val="en-US"/>
        </w:rPr>
        <w:fldChar w:fldCharType="begin"/>
      </w:r>
      <w:r>
        <w:rPr>
          <w:rFonts w:ascii="Times New Roman" w:hAnsi="Times New Roman"/>
          <w:sz w:val="24"/>
          <w:szCs w:val="24"/>
          <w:lang w:val="en-US"/>
        </w:rPr>
        <w:instrText xml:space="preserve"> ADDIN EN.CITE &lt;EndNote&gt;&lt;Cite&gt;&lt;Author&gt;Lal&lt;/Author&gt;&lt;Year&gt;1987&lt;/Year&gt;&lt;RecNum&gt;173&lt;/RecNum&gt;&lt;DisplayText&gt;(Lal 1987)&lt;/DisplayText&gt;&lt;record&gt;&lt;rec-number&gt;173&lt;/rec-number&gt;&lt;foreign-keys&gt;&lt;key app="EN" db-id="aeaswrva8fwvf1edxe5vex5o25traxdfvfs9"&gt;173&lt;/key&gt;&lt;/foreign-keys&gt;&lt;ref-type name="Journal Article"&gt;17&lt;/ref-type&gt;&lt;contributors&gt;&lt;authors&gt;&lt;author&gt;Lal, R.&lt;/author&gt;&lt;/authors&gt;&lt;/contributors&gt;&lt;titles&gt;&lt;title&gt;Managing the soils of sub-Saharan Africa.&lt;/title&gt;&lt;secondary-title&gt;Science &lt;/secondary-title&gt;&lt;/titles&gt;&lt;periodical&gt;&lt;full-title&gt;Science&lt;/full-title&gt;&lt;/periodical&gt;&lt;pages&gt;1069-1076&lt;/pages&gt;&lt;volume&gt;236&lt;/volume&gt;&lt;section&gt;1069&lt;/section&gt;&lt;dates&gt;&lt;year&gt;1987&lt;/year&gt;&lt;/dates&gt;&lt;urls&gt;&lt;/urls&gt;&lt;/record&gt;&lt;/Cite&gt;&lt;/EndNote&gt;</w:instrText>
      </w:r>
      <w:r>
        <w:rPr>
          <w:rFonts w:ascii="Times New Roman" w:hAnsi="Times New Roman"/>
          <w:sz w:val="24"/>
          <w:szCs w:val="24"/>
          <w:lang w:val="en-US"/>
        </w:rPr>
        <w:fldChar w:fldCharType="separate"/>
      </w:r>
      <w:r>
        <w:rPr>
          <w:rFonts w:ascii="Times New Roman" w:hAnsi="Times New Roman"/>
          <w:noProof/>
          <w:sz w:val="24"/>
          <w:szCs w:val="24"/>
          <w:lang w:val="en-US"/>
        </w:rPr>
        <w:t>(Foreshigt, 2011)</w:t>
      </w:r>
      <w:r>
        <w:rPr>
          <w:rFonts w:ascii="Times New Roman" w:hAnsi="Times New Roman"/>
          <w:sz w:val="24"/>
          <w:szCs w:val="24"/>
          <w:lang w:val="en-US"/>
        </w:rPr>
        <w:fldChar w:fldCharType="end"/>
      </w:r>
      <w:r>
        <w:rPr>
          <w:rFonts w:ascii="Times New Roman" w:hAnsi="Times New Roman"/>
          <w:sz w:val="24"/>
          <w:szCs w:val="24"/>
          <w:lang w:val="en-US"/>
        </w:rPr>
        <w:t xml:space="preserve">. This need should also consider the challenge to increase the resilience of production systems to the effects of climate change. In sum, future farming practices must aim at increasing production at farm level while reducing negative environmental (e.g., soil and water) and at the same time increasing contributions to natural capital as well as the flow of environmental services. In other words, practices that enable the sustainable intensification </w:t>
      </w:r>
      <w:r>
        <w:rPr>
          <w:rFonts w:ascii="Times New Roman" w:hAnsi="Times New Roman"/>
          <w:sz w:val="24"/>
          <w:szCs w:val="24"/>
          <w:lang w:val="en-US"/>
        </w:rPr>
        <w:fldChar w:fldCharType="begin"/>
      </w:r>
      <w:r>
        <w:rPr>
          <w:rFonts w:ascii="Times New Roman" w:hAnsi="Times New Roman"/>
          <w:sz w:val="24"/>
          <w:szCs w:val="24"/>
          <w:lang w:val="en-US"/>
        </w:rPr>
        <w:instrText xml:space="preserve"> ADDIN EN.CITE &lt;EndNote&gt;&lt;Cite&gt;&lt;Author&gt;Lal&lt;/Author&gt;&lt;Year&gt;1987&lt;/Year&gt;&lt;RecNum&gt;173&lt;/RecNum&gt;&lt;DisplayText&gt;(Lal 1987)&lt;/DisplayText&gt;&lt;record&gt;&lt;rec-number&gt;173&lt;/rec-number&gt;&lt;foreign-keys&gt;&lt;key app="EN" db-id="aeaswrva8fwvf1edxe5vex5o25traxdfvfs9"&gt;173&lt;/key&gt;&lt;/foreign-keys&gt;&lt;ref-type name="Journal Article"&gt;17&lt;/ref-type&gt;&lt;contributors&gt;&lt;authors&gt;&lt;author&gt;Lal, R.&lt;/author&gt;&lt;/authors&gt;&lt;/contributors&gt;&lt;titles&gt;&lt;title&gt;Managing the soils of sub-Saharan Africa.&lt;/title&gt;&lt;secondary-title&gt;Science &lt;/secondary-title&gt;&lt;/titles&gt;&lt;periodical&gt;&lt;full-title&gt;Science&lt;/full-title&gt;&lt;/periodical&gt;&lt;pages&gt;1069-1076&lt;/pages&gt;&lt;volume&gt;236&lt;/volume&gt;&lt;section&gt;1069&lt;/section&gt;&lt;dates&gt;&lt;year&gt;1987&lt;/year&gt;&lt;/dates&gt;&lt;urls&gt;&lt;/urls&gt;&lt;/record&gt;&lt;/Cite&gt;&lt;/EndNote&gt;</w:instrText>
      </w:r>
      <w:r>
        <w:rPr>
          <w:rFonts w:ascii="Times New Roman" w:hAnsi="Times New Roman"/>
          <w:sz w:val="24"/>
          <w:szCs w:val="24"/>
          <w:lang w:val="en-US"/>
        </w:rPr>
        <w:fldChar w:fldCharType="separate"/>
      </w:r>
      <w:r>
        <w:rPr>
          <w:rFonts w:ascii="Times New Roman" w:hAnsi="Times New Roman"/>
          <w:noProof/>
          <w:sz w:val="24"/>
          <w:szCs w:val="24"/>
          <w:lang w:val="en-US"/>
        </w:rPr>
        <w:t>(Pretty et al., 2011)</w:t>
      </w:r>
      <w:r>
        <w:rPr>
          <w:rFonts w:ascii="Times New Roman" w:hAnsi="Times New Roman"/>
          <w:sz w:val="24"/>
          <w:szCs w:val="24"/>
          <w:lang w:val="en-US"/>
        </w:rPr>
        <w:fldChar w:fldCharType="end"/>
      </w:r>
      <w:r>
        <w:rPr>
          <w:rFonts w:ascii="Times New Roman" w:hAnsi="Times New Roman"/>
          <w:sz w:val="24"/>
          <w:szCs w:val="24"/>
          <w:lang w:val="en-US"/>
        </w:rPr>
        <w:t xml:space="preserve"> of smallholder farming systems are promoted among smallholder farming households in rural areas </w:t>
      </w:r>
      <w:r w:rsidRPr="001005C7">
        <w:rPr>
          <w:rFonts w:ascii="Times New Roman" w:hAnsi="Times New Roman"/>
          <w:sz w:val="24"/>
          <w:szCs w:val="24"/>
          <w:highlight w:val="yellow"/>
          <w:lang w:val="en-US"/>
        </w:rPr>
        <w:t xml:space="preserve">to attain the Millennium Development </w:t>
      </w:r>
      <w:commentRangeStart w:id="1"/>
      <w:r w:rsidRPr="001005C7">
        <w:rPr>
          <w:rFonts w:ascii="Times New Roman" w:hAnsi="Times New Roman"/>
          <w:sz w:val="24"/>
          <w:szCs w:val="24"/>
          <w:highlight w:val="yellow"/>
          <w:lang w:val="en-US"/>
        </w:rPr>
        <w:t>Goal</w:t>
      </w:r>
      <w:commentRangeEnd w:id="1"/>
      <w:r w:rsidR="001005C7" w:rsidRPr="001005C7">
        <w:rPr>
          <w:rStyle w:val="CommentReference"/>
          <w:highlight w:val="yellow"/>
        </w:rPr>
        <w:commentReference w:id="1"/>
      </w:r>
      <w:r w:rsidRPr="001005C7">
        <w:rPr>
          <w:rFonts w:ascii="Times New Roman" w:hAnsi="Times New Roman"/>
          <w:sz w:val="24"/>
          <w:szCs w:val="24"/>
          <w:highlight w:val="yellow"/>
          <w:lang w:val="en-US"/>
        </w:rPr>
        <w:t xml:space="preserve"> number one</w:t>
      </w:r>
      <w:r>
        <w:rPr>
          <w:rFonts w:ascii="Times New Roman" w:hAnsi="Times New Roman"/>
          <w:sz w:val="24"/>
          <w:szCs w:val="24"/>
          <w:lang w:val="en-US"/>
        </w:rPr>
        <w:t xml:space="preserve"> – to eradicate extreme poverty and hunger in developing countries.</w:t>
      </w:r>
    </w:p>
    <w:p w:rsidR="00AA582A" w:rsidRDefault="00AA582A" w:rsidP="00AA582A">
      <w:pPr>
        <w:spacing w:line="480" w:lineRule="auto"/>
        <w:jc w:val="both"/>
        <w:rPr>
          <w:rFonts w:ascii="Times New Roman" w:hAnsi="Times New Roman"/>
          <w:sz w:val="24"/>
          <w:szCs w:val="24"/>
          <w:lang w:val="en-US"/>
        </w:rPr>
      </w:pPr>
      <w:r>
        <w:rPr>
          <w:rFonts w:ascii="Times New Roman" w:hAnsi="Times New Roman"/>
          <w:sz w:val="24"/>
          <w:szCs w:val="24"/>
          <w:lang w:val="en-US"/>
        </w:rPr>
        <w:lastRenderedPageBreak/>
        <w:t xml:space="preserve">Sustainable </w:t>
      </w:r>
      <w:commentRangeStart w:id="2"/>
      <w:r>
        <w:rPr>
          <w:rFonts w:ascii="Times New Roman" w:hAnsi="Times New Roman"/>
          <w:sz w:val="24"/>
          <w:szCs w:val="24"/>
          <w:lang w:val="en-US"/>
        </w:rPr>
        <w:t>intensification</w:t>
      </w:r>
      <w:commentRangeEnd w:id="2"/>
      <w:r w:rsidR="009E24A8">
        <w:rPr>
          <w:rStyle w:val="CommentReference"/>
        </w:rPr>
        <w:commentReference w:id="2"/>
      </w:r>
      <w:r>
        <w:rPr>
          <w:rFonts w:ascii="Times New Roman" w:hAnsi="Times New Roman"/>
          <w:sz w:val="24"/>
          <w:szCs w:val="24"/>
          <w:lang w:val="en-US"/>
        </w:rPr>
        <w:t xml:space="preserve"> of mixed crop livestock systems is a key pathway towards better food security, improved livelihoods, and a healthy environment. Sustainable intensification can be articulated around 7 components:</w:t>
      </w:r>
    </w:p>
    <w:p w:rsidR="00AA582A" w:rsidRPr="005419BC" w:rsidRDefault="00AA582A" w:rsidP="00AA582A">
      <w:pPr>
        <w:pStyle w:val="ListParagraph"/>
        <w:numPr>
          <w:ilvl w:val="0"/>
          <w:numId w:val="16"/>
        </w:numPr>
        <w:spacing w:line="480" w:lineRule="auto"/>
        <w:jc w:val="both"/>
        <w:rPr>
          <w:rFonts w:ascii="Times New Roman" w:hAnsi="Times New Roman"/>
          <w:sz w:val="24"/>
          <w:szCs w:val="24"/>
          <w:lang w:val="en-US"/>
        </w:rPr>
      </w:pPr>
      <w:r w:rsidRPr="005419BC">
        <w:rPr>
          <w:rFonts w:ascii="Times New Roman" w:hAnsi="Times New Roman"/>
          <w:sz w:val="24"/>
          <w:szCs w:val="24"/>
          <w:lang w:val="en-US"/>
        </w:rPr>
        <w:t>science and farmer inputs into technologies and practices that combine crops–animals with agroecological and agronomic management;</w:t>
      </w:r>
    </w:p>
    <w:p w:rsidR="00AA582A" w:rsidRPr="005419BC" w:rsidRDefault="00AA582A" w:rsidP="00AA582A">
      <w:pPr>
        <w:pStyle w:val="ListParagraph"/>
        <w:numPr>
          <w:ilvl w:val="0"/>
          <w:numId w:val="16"/>
        </w:numPr>
        <w:spacing w:line="480" w:lineRule="auto"/>
        <w:jc w:val="both"/>
        <w:rPr>
          <w:rFonts w:ascii="Times New Roman" w:hAnsi="Times New Roman"/>
          <w:sz w:val="24"/>
          <w:szCs w:val="24"/>
          <w:lang w:val="en-US"/>
        </w:rPr>
      </w:pPr>
      <w:r w:rsidRPr="005419BC">
        <w:rPr>
          <w:rFonts w:ascii="Times New Roman" w:hAnsi="Times New Roman"/>
          <w:sz w:val="24"/>
          <w:szCs w:val="24"/>
          <w:lang w:val="en-US"/>
        </w:rPr>
        <w:t>creation of novel social infrastructure that builds trust among individuals and agencies;</w:t>
      </w:r>
    </w:p>
    <w:p w:rsidR="00AA582A" w:rsidRPr="005419BC" w:rsidRDefault="00AA582A" w:rsidP="00AA582A">
      <w:pPr>
        <w:pStyle w:val="ListParagraph"/>
        <w:numPr>
          <w:ilvl w:val="0"/>
          <w:numId w:val="16"/>
        </w:numPr>
        <w:spacing w:line="480" w:lineRule="auto"/>
        <w:jc w:val="both"/>
        <w:rPr>
          <w:rFonts w:ascii="Times New Roman" w:hAnsi="Times New Roman"/>
          <w:sz w:val="24"/>
          <w:szCs w:val="24"/>
          <w:lang w:val="en-US"/>
        </w:rPr>
      </w:pPr>
      <w:r w:rsidRPr="005419BC">
        <w:rPr>
          <w:rFonts w:ascii="Times New Roman" w:hAnsi="Times New Roman"/>
          <w:sz w:val="24"/>
          <w:szCs w:val="24"/>
          <w:lang w:val="en-US"/>
        </w:rPr>
        <w:t>improvement of farmer knowledge and capacity through the use of farmer field schools and modern information and communication technologies;</w:t>
      </w:r>
    </w:p>
    <w:p w:rsidR="00AA582A" w:rsidRPr="005419BC" w:rsidRDefault="00AA582A" w:rsidP="00AA582A">
      <w:pPr>
        <w:pStyle w:val="ListParagraph"/>
        <w:numPr>
          <w:ilvl w:val="0"/>
          <w:numId w:val="16"/>
        </w:numPr>
        <w:spacing w:line="480" w:lineRule="auto"/>
        <w:jc w:val="both"/>
        <w:rPr>
          <w:rFonts w:ascii="Times New Roman" w:hAnsi="Times New Roman"/>
          <w:sz w:val="24"/>
          <w:szCs w:val="24"/>
          <w:lang w:val="en-US"/>
        </w:rPr>
      </w:pPr>
      <w:r w:rsidRPr="005419BC">
        <w:rPr>
          <w:rFonts w:ascii="Times New Roman" w:hAnsi="Times New Roman"/>
          <w:sz w:val="24"/>
          <w:szCs w:val="24"/>
          <w:lang w:val="en-US"/>
        </w:rPr>
        <w:t>engagement with the private sector for supply of goods and services;</w:t>
      </w:r>
    </w:p>
    <w:p w:rsidR="00AA582A" w:rsidRPr="005419BC" w:rsidRDefault="00AA582A" w:rsidP="00AA582A">
      <w:pPr>
        <w:pStyle w:val="ListParagraph"/>
        <w:numPr>
          <w:ilvl w:val="0"/>
          <w:numId w:val="16"/>
        </w:numPr>
        <w:spacing w:line="480" w:lineRule="auto"/>
        <w:jc w:val="both"/>
        <w:rPr>
          <w:rFonts w:ascii="Times New Roman" w:hAnsi="Times New Roman"/>
          <w:sz w:val="24"/>
          <w:szCs w:val="24"/>
          <w:lang w:val="en-US"/>
        </w:rPr>
      </w:pPr>
      <w:r w:rsidRPr="005419BC">
        <w:rPr>
          <w:rFonts w:ascii="Times New Roman" w:hAnsi="Times New Roman"/>
          <w:sz w:val="24"/>
          <w:szCs w:val="24"/>
          <w:lang w:val="en-US"/>
        </w:rPr>
        <w:t>a focus on women’s educational, microfinance and agricultural technology needs;</w:t>
      </w:r>
    </w:p>
    <w:p w:rsidR="00AA582A" w:rsidRPr="005419BC" w:rsidRDefault="00AA582A" w:rsidP="00AA582A">
      <w:pPr>
        <w:pStyle w:val="ListParagraph"/>
        <w:numPr>
          <w:ilvl w:val="0"/>
          <w:numId w:val="16"/>
        </w:numPr>
        <w:spacing w:line="480" w:lineRule="auto"/>
        <w:jc w:val="both"/>
        <w:rPr>
          <w:rFonts w:ascii="Times New Roman" w:hAnsi="Times New Roman"/>
          <w:sz w:val="24"/>
          <w:szCs w:val="24"/>
          <w:lang w:val="en-US"/>
        </w:rPr>
      </w:pPr>
      <w:r w:rsidRPr="005419BC">
        <w:rPr>
          <w:rFonts w:ascii="Times New Roman" w:hAnsi="Times New Roman"/>
          <w:sz w:val="24"/>
          <w:szCs w:val="24"/>
          <w:lang w:val="en-US"/>
        </w:rPr>
        <w:t>ensuring the availability of microfinance and rural banking;</w:t>
      </w:r>
      <w:r>
        <w:rPr>
          <w:rFonts w:ascii="Times New Roman" w:hAnsi="Times New Roman"/>
          <w:sz w:val="24"/>
          <w:szCs w:val="24"/>
          <w:lang w:val="en-US"/>
        </w:rPr>
        <w:t xml:space="preserve"> and</w:t>
      </w:r>
    </w:p>
    <w:p w:rsidR="00AA582A" w:rsidRPr="005419BC" w:rsidRDefault="00AA582A" w:rsidP="00AA582A">
      <w:pPr>
        <w:pStyle w:val="ListParagraph"/>
        <w:numPr>
          <w:ilvl w:val="0"/>
          <w:numId w:val="16"/>
        </w:numPr>
        <w:spacing w:line="480" w:lineRule="auto"/>
        <w:jc w:val="both"/>
        <w:rPr>
          <w:rFonts w:ascii="Times New Roman" w:hAnsi="Times New Roman"/>
          <w:sz w:val="24"/>
          <w:szCs w:val="24"/>
          <w:lang w:val="en-US"/>
        </w:rPr>
      </w:pPr>
      <w:r w:rsidRPr="005419BC">
        <w:rPr>
          <w:rFonts w:ascii="Times New Roman" w:hAnsi="Times New Roman"/>
          <w:sz w:val="24"/>
          <w:szCs w:val="24"/>
          <w:lang w:val="en-US"/>
        </w:rPr>
        <w:t>ensuring public sector support for agriculture.</w:t>
      </w:r>
    </w:p>
    <w:p w:rsidR="00AA582A" w:rsidRDefault="00AA582A" w:rsidP="00AA582A">
      <w:pPr>
        <w:spacing w:line="480" w:lineRule="auto"/>
        <w:jc w:val="both"/>
        <w:rPr>
          <w:rFonts w:ascii="Times New Roman" w:hAnsi="Times New Roman"/>
          <w:sz w:val="24"/>
          <w:szCs w:val="24"/>
        </w:rPr>
      </w:pPr>
      <w:r>
        <w:rPr>
          <w:rFonts w:ascii="Times New Roman" w:hAnsi="Times New Roman"/>
          <w:sz w:val="24"/>
          <w:szCs w:val="24"/>
        </w:rPr>
        <w:t xml:space="preserve">As part of the US government’s Feed the Future initiative to address hunger and food security issues in SSA, the US Agency for International Development (USAID) is supporting the Africa RISING programme to sustainably intensify key smallholder farming systems. Africa RISING comprises three linked multi-stakeholder agricultural research projects in three regions in sub-Saharan Africa. These projects are intended to catalyse concerted research and action by governments and donor agencies around pressing issues. </w:t>
      </w:r>
      <w:r>
        <w:rPr>
          <w:rFonts w:ascii="Times New Roman" w:hAnsi="Times New Roman"/>
          <w:sz w:val="24"/>
          <w:szCs w:val="24"/>
          <w:lang w:val="en-US"/>
        </w:rPr>
        <w:t xml:space="preserve">Study areas cover: (i) cereal-based farming systems in the Sudano-Sahelian zone of West Africa (Southern Mali and Northern Ghana); (ii) crop-livestock systems in the Ethiopian highlands; and (ii) maize-based systems in Eastern and Southern Africa (Malawi, Tanzania, and Zambia). </w:t>
      </w:r>
      <w:r>
        <w:rPr>
          <w:rFonts w:ascii="Times New Roman" w:hAnsi="Times New Roman"/>
          <w:sz w:val="24"/>
          <w:szCs w:val="24"/>
        </w:rPr>
        <w:t xml:space="preserve">This initiative is also a way of bringing regional focus to the CGIAR’s Integrated Systems CRPs 1.1 and 1.2. Feed the Future focuses on reducing poverty and improving nutrition through key investments to improve availability and access to staple food. The goal can be achieved </w:t>
      </w:r>
      <w:r>
        <w:rPr>
          <w:rFonts w:ascii="Times New Roman" w:hAnsi="Times New Roman"/>
          <w:sz w:val="24"/>
          <w:szCs w:val="24"/>
        </w:rPr>
        <w:lastRenderedPageBreak/>
        <w:t xml:space="preserve">by: (i) enhancing the competitiveness of smallholders in staple crops (e.g., rice, maize, sorghum, and millet), legumes (e.g., cowpea, common beans, cowpea, groundnut, pigeonpea, and soybeans), horticulture, and livestock (e.g., cattle and small ruminants) value chains; (ii) raising productivity through irrigation and rural roads; (iii) improving household nutrition policy reforms; and (iv) developing national capacity for policy, planning and coordination, research and development, as well as monitoring and evaluation </w:t>
      </w:r>
      <w:r>
        <w:rPr>
          <w:rFonts w:ascii="Times New Roman" w:hAnsi="Times New Roman"/>
          <w:sz w:val="24"/>
          <w:szCs w:val="24"/>
          <w:lang w:val="en-US"/>
        </w:rPr>
        <w:fldChar w:fldCharType="begin"/>
      </w:r>
      <w:r>
        <w:rPr>
          <w:rFonts w:ascii="Times New Roman" w:hAnsi="Times New Roman"/>
          <w:sz w:val="24"/>
          <w:szCs w:val="24"/>
          <w:lang w:val="en-US"/>
        </w:rPr>
        <w:instrText xml:space="preserve"> ADDIN EN.CITE &lt;EndNote&gt;&lt;Cite&gt;&lt;Author&gt;Lal&lt;/Author&gt;&lt;Year&gt;1987&lt;/Year&gt;&lt;RecNum&gt;173&lt;/RecNum&gt;&lt;DisplayText&gt;(Lal 1987)&lt;/DisplayText&gt;&lt;record&gt;&lt;rec-number&gt;173&lt;/rec-number&gt;&lt;foreign-keys&gt;&lt;key app="EN" db-id="aeaswrva8fwvf1edxe5vex5o25traxdfvfs9"&gt;173&lt;/key&gt;&lt;/foreign-keys&gt;&lt;ref-type name="Journal Article"&gt;17&lt;/ref-type&gt;&lt;contributors&gt;&lt;authors&gt;&lt;author&gt;Lal, R.&lt;/author&gt;&lt;/authors&gt;&lt;/contributors&gt;&lt;titles&gt;&lt;title&gt;Managing the soils of sub-Saharan Africa.&lt;/title&gt;&lt;secondary-title&gt;Science &lt;/secondary-title&gt;&lt;/titles&gt;&lt;periodical&gt;&lt;full-title&gt;Science&lt;/full-title&gt;&lt;/periodical&gt;&lt;pages&gt;1069-1076&lt;/pages&gt;&lt;volume&gt;236&lt;/volume&gt;&lt;section&gt;1069&lt;/section&gt;&lt;dates&gt;&lt;year&gt;1987&lt;/year&gt;&lt;/dates&gt;&lt;urls&gt;&lt;/urls&gt;&lt;/record&gt;&lt;/Cite&gt;&lt;/EndNote&gt;</w:instrText>
      </w:r>
      <w:r>
        <w:rPr>
          <w:rFonts w:ascii="Times New Roman" w:hAnsi="Times New Roman"/>
          <w:sz w:val="24"/>
          <w:szCs w:val="24"/>
          <w:lang w:val="en-US"/>
        </w:rPr>
        <w:fldChar w:fldCharType="separate"/>
      </w:r>
      <w:r>
        <w:rPr>
          <w:rFonts w:ascii="Times New Roman" w:hAnsi="Times New Roman"/>
          <w:noProof/>
          <w:sz w:val="24"/>
          <w:szCs w:val="24"/>
          <w:lang w:val="en-US"/>
        </w:rPr>
        <w:t>(U.S. Government, 2010)</w:t>
      </w:r>
      <w:r>
        <w:rPr>
          <w:rFonts w:ascii="Times New Roman" w:hAnsi="Times New Roman"/>
          <w:sz w:val="24"/>
          <w:szCs w:val="24"/>
          <w:lang w:val="en-US"/>
        </w:rPr>
        <w:fldChar w:fldCharType="end"/>
      </w:r>
      <w:r>
        <w:rPr>
          <w:rFonts w:ascii="Times New Roman" w:hAnsi="Times New Roman"/>
          <w:sz w:val="24"/>
          <w:szCs w:val="24"/>
        </w:rPr>
        <w:t>.</w:t>
      </w:r>
    </w:p>
    <w:p w:rsidR="005129B7" w:rsidRPr="005129B7" w:rsidRDefault="005129B7" w:rsidP="00000B04">
      <w:pPr>
        <w:spacing w:line="480" w:lineRule="auto"/>
        <w:jc w:val="both"/>
        <w:rPr>
          <w:rFonts w:ascii="Times New Roman" w:hAnsi="Times New Roman"/>
          <w:color w:val="000000"/>
          <w:sz w:val="24"/>
          <w:szCs w:val="24"/>
        </w:rPr>
      </w:pPr>
    </w:p>
    <w:p w:rsidR="004E3999" w:rsidRPr="00D7771F" w:rsidRDefault="004E3999" w:rsidP="00000B04">
      <w:pPr>
        <w:spacing w:line="480" w:lineRule="auto"/>
        <w:jc w:val="both"/>
        <w:rPr>
          <w:rFonts w:ascii="Times New Roman" w:hAnsi="Times New Roman"/>
          <w:b/>
          <w:color w:val="000000"/>
          <w:sz w:val="28"/>
          <w:szCs w:val="24"/>
        </w:rPr>
      </w:pPr>
      <w:r w:rsidRPr="00D7771F">
        <w:rPr>
          <w:rFonts w:ascii="Times New Roman" w:hAnsi="Times New Roman"/>
          <w:b/>
          <w:color w:val="000000"/>
          <w:sz w:val="28"/>
          <w:szCs w:val="24"/>
        </w:rPr>
        <w:t>Purpose</w:t>
      </w:r>
    </w:p>
    <w:p w:rsidR="004E3999" w:rsidRPr="00000B04" w:rsidRDefault="00861599" w:rsidP="00000B04">
      <w:pPr>
        <w:spacing w:line="480" w:lineRule="auto"/>
        <w:jc w:val="both"/>
        <w:rPr>
          <w:rFonts w:ascii="Times New Roman" w:hAnsi="Times New Roman"/>
          <w:sz w:val="24"/>
          <w:szCs w:val="24"/>
        </w:rPr>
      </w:pPr>
      <w:r>
        <w:rPr>
          <w:rFonts w:ascii="Times New Roman" w:hAnsi="Times New Roman"/>
          <w:sz w:val="24"/>
          <w:szCs w:val="24"/>
        </w:rPr>
        <w:t xml:space="preserve">The </w:t>
      </w:r>
      <w:r w:rsidR="00377E80">
        <w:rPr>
          <w:rFonts w:ascii="Times New Roman" w:hAnsi="Times New Roman"/>
          <w:sz w:val="24"/>
          <w:szCs w:val="24"/>
        </w:rPr>
        <w:t>programme</w:t>
      </w:r>
      <w:r>
        <w:rPr>
          <w:rFonts w:ascii="Times New Roman" w:hAnsi="Times New Roman"/>
          <w:sz w:val="24"/>
          <w:szCs w:val="24"/>
        </w:rPr>
        <w:t xml:space="preserve"> aims at better targeting R4D at </w:t>
      </w:r>
      <w:commentRangeStart w:id="3"/>
      <w:r>
        <w:rPr>
          <w:rFonts w:ascii="Times New Roman" w:hAnsi="Times New Roman"/>
          <w:sz w:val="24"/>
          <w:szCs w:val="24"/>
        </w:rPr>
        <w:t xml:space="preserve">household, community, and landscape levels </w:t>
      </w:r>
      <w:commentRangeEnd w:id="3"/>
      <w:r w:rsidR="00D631C0">
        <w:rPr>
          <w:rStyle w:val="CommentReference"/>
        </w:rPr>
        <w:commentReference w:id="3"/>
      </w:r>
      <w:r>
        <w:rPr>
          <w:rFonts w:ascii="Times New Roman" w:hAnsi="Times New Roman"/>
          <w:sz w:val="24"/>
          <w:szCs w:val="24"/>
        </w:rPr>
        <w:t>by enhancing farmers and other stakeholders’ access, assessment, and adoption of promising interventions for sustainable intensification of mixed crop-livestock systems in SSA. The overall goal is to p</w:t>
      </w:r>
      <w:r w:rsidR="004E3999" w:rsidRPr="00000B04">
        <w:rPr>
          <w:rFonts w:ascii="Times New Roman" w:hAnsi="Times New Roman"/>
          <w:sz w:val="24"/>
          <w:szCs w:val="24"/>
        </w:rPr>
        <w:t>rovide pathways out of hunger and poverty for small holder families, particularly for women and children, through sustainably intensified farming systems</w:t>
      </w:r>
      <w:r w:rsidR="006A55B8" w:rsidRPr="00000B04">
        <w:rPr>
          <w:rFonts w:ascii="Times New Roman" w:hAnsi="Times New Roman"/>
          <w:sz w:val="24"/>
          <w:szCs w:val="24"/>
        </w:rPr>
        <w:t xml:space="preserve"> across </w:t>
      </w:r>
      <w:r w:rsidR="008B2E6B" w:rsidRPr="00000B04">
        <w:rPr>
          <w:rFonts w:ascii="Times New Roman" w:hAnsi="Times New Roman"/>
          <w:sz w:val="24"/>
          <w:szCs w:val="24"/>
        </w:rPr>
        <w:t xml:space="preserve">varying gradients of market, population </w:t>
      </w:r>
      <w:r w:rsidR="008333F4" w:rsidRPr="00000B04">
        <w:rPr>
          <w:rFonts w:ascii="Times New Roman" w:hAnsi="Times New Roman"/>
          <w:sz w:val="24"/>
          <w:szCs w:val="24"/>
        </w:rPr>
        <w:t xml:space="preserve">density, and agroecological conditions </w:t>
      </w:r>
      <w:r w:rsidR="00D67CB5" w:rsidRPr="00000B04">
        <w:rPr>
          <w:rFonts w:ascii="Times New Roman" w:hAnsi="Times New Roman"/>
          <w:sz w:val="24"/>
          <w:szCs w:val="24"/>
        </w:rPr>
        <w:t>and at different stages of system change and intensification</w:t>
      </w:r>
      <w:r w:rsidR="004E3999" w:rsidRPr="00000B04">
        <w:rPr>
          <w:rFonts w:ascii="Times New Roman" w:hAnsi="Times New Roman"/>
          <w:sz w:val="24"/>
          <w:szCs w:val="24"/>
        </w:rPr>
        <w:t>.</w:t>
      </w:r>
    </w:p>
    <w:p w:rsidR="004E3999" w:rsidRPr="005129B7" w:rsidRDefault="004E3999" w:rsidP="00000B04">
      <w:pPr>
        <w:spacing w:line="480" w:lineRule="auto"/>
        <w:jc w:val="both"/>
        <w:rPr>
          <w:rFonts w:ascii="Times New Roman" w:eastAsia="Cambria" w:hAnsi="Times New Roman"/>
          <w:sz w:val="22"/>
          <w:szCs w:val="22"/>
        </w:rPr>
      </w:pPr>
    </w:p>
    <w:p w:rsidR="004E3999" w:rsidRPr="00F01A05" w:rsidRDefault="004E3999" w:rsidP="00000B04">
      <w:pPr>
        <w:spacing w:line="480" w:lineRule="auto"/>
        <w:jc w:val="both"/>
        <w:rPr>
          <w:rFonts w:ascii="Times New Roman" w:hAnsi="Times New Roman"/>
          <w:b/>
          <w:color w:val="000000"/>
          <w:sz w:val="28"/>
          <w:szCs w:val="24"/>
        </w:rPr>
      </w:pPr>
      <w:commentRangeStart w:id="4"/>
      <w:r w:rsidRPr="00F01A05">
        <w:rPr>
          <w:rFonts w:ascii="Times New Roman" w:hAnsi="Times New Roman"/>
          <w:b/>
          <w:color w:val="000000"/>
          <w:sz w:val="28"/>
          <w:szCs w:val="24"/>
        </w:rPr>
        <w:t>Objectives</w:t>
      </w:r>
      <w:commentRangeEnd w:id="4"/>
      <w:r w:rsidR="003969AB">
        <w:rPr>
          <w:rStyle w:val="CommentReference"/>
        </w:rPr>
        <w:commentReference w:id="4"/>
      </w:r>
    </w:p>
    <w:p w:rsidR="004E3999" w:rsidRPr="00000B04" w:rsidRDefault="004E3999" w:rsidP="00000B04">
      <w:pPr>
        <w:pStyle w:val="ColorfulList-Accent11"/>
        <w:numPr>
          <w:ilvl w:val="0"/>
          <w:numId w:val="11"/>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t>Identify</w:t>
      </w:r>
      <w:r w:rsidR="001005C7">
        <w:rPr>
          <w:rFonts w:ascii="Times New Roman" w:hAnsi="Times New Roman"/>
          <w:sz w:val="24"/>
          <w:szCs w:val="24"/>
          <w:lang w:val="en-US"/>
        </w:rPr>
        <w:t xml:space="preserve">, </w:t>
      </w:r>
      <w:ins w:id="5" w:author="Maggie Gill" w:date="2012-07-14T06:56:00Z">
        <w:r w:rsidR="001005C7">
          <w:rPr>
            <w:rFonts w:ascii="Times New Roman" w:hAnsi="Times New Roman"/>
            <w:sz w:val="24"/>
            <w:szCs w:val="24"/>
            <w:lang w:val="en-US"/>
          </w:rPr>
          <w:t>through research,</w:t>
        </w:r>
      </w:ins>
      <w:r w:rsidRPr="00000B04">
        <w:rPr>
          <w:rFonts w:ascii="Times New Roman" w:hAnsi="Times New Roman"/>
          <w:sz w:val="24"/>
          <w:szCs w:val="24"/>
          <w:lang w:val="en-US"/>
        </w:rPr>
        <w:t xml:space="preserve"> </w:t>
      </w:r>
      <w:r w:rsidR="00895F8D" w:rsidRPr="00000B04">
        <w:rPr>
          <w:rFonts w:ascii="Times New Roman" w:hAnsi="Times New Roman"/>
          <w:sz w:val="24"/>
          <w:szCs w:val="24"/>
          <w:lang w:val="en-US"/>
        </w:rPr>
        <w:t xml:space="preserve">opportunities and constraints </w:t>
      </w:r>
      <w:r w:rsidR="00AB1E36" w:rsidRPr="00000B04">
        <w:rPr>
          <w:rFonts w:ascii="Times New Roman" w:hAnsi="Times New Roman"/>
          <w:sz w:val="24"/>
          <w:szCs w:val="24"/>
          <w:lang w:val="en-US"/>
        </w:rPr>
        <w:t>to move out of poverty</w:t>
      </w:r>
      <w:r w:rsidR="00F4238B" w:rsidRPr="00000B04">
        <w:rPr>
          <w:rFonts w:ascii="Times New Roman" w:hAnsi="Times New Roman"/>
          <w:sz w:val="24"/>
          <w:szCs w:val="24"/>
          <w:lang w:val="en-US"/>
        </w:rPr>
        <w:t xml:space="preserve"> and</w:t>
      </w:r>
      <w:r w:rsidR="00AB1E36" w:rsidRPr="00000B04">
        <w:rPr>
          <w:rFonts w:ascii="Times New Roman" w:hAnsi="Times New Roman"/>
          <w:sz w:val="24"/>
          <w:szCs w:val="24"/>
          <w:lang w:val="en-US"/>
        </w:rPr>
        <w:t xml:space="preserve"> </w:t>
      </w:r>
      <w:commentRangeStart w:id="6"/>
      <w:r w:rsidRPr="00000B04">
        <w:rPr>
          <w:rFonts w:ascii="Times New Roman" w:hAnsi="Times New Roman"/>
          <w:sz w:val="24"/>
          <w:szCs w:val="24"/>
          <w:lang w:val="en-US"/>
        </w:rPr>
        <w:t xml:space="preserve">demand-driven </w:t>
      </w:r>
      <w:commentRangeEnd w:id="6"/>
      <w:r w:rsidR="001005C7">
        <w:rPr>
          <w:rStyle w:val="CommentReference"/>
        </w:rPr>
        <w:commentReference w:id="6"/>
      </w:r>
      <w:r w:rsidRPr="00000B04">
        <w:rPr>
          <w:rFonts w:ascii="Times New Roman" w:hAnsi="Times New Roman"/>
          <w:sz w:val="24"/>
          <w:szCs w:val="24"/>
          <w:lang w:val="en-US"/>
        </w:rPr>
        <w:t>sustainable intensification options that are socially acceptable, economically feasible, and environmentally sound.</w:t>
      </w:r>
    </w:p>
    <w:p w:rsidR="004E3999" w:rsidRPr="00000B04" w:rsidRDefault="004E3999" w:rsidP="00000B04">
      <w:pPr>
        <w:pStyle w:val="ColorfulList-Accent11"/>
        <w:numPr>
          <w:ilvl w:val="0"/>
          <w:numId w:val="11"/>
        </w:numPr>
        <w:spacing w:line="480" w:lineRule="auto"/>
        <w:jc w:val="both"/>
        <w:rPr>
          <w:rFonts w:ascii="Times New Roman" w:hAnsi="Times New Roman"/>
          <w:sz w:val="24"/>
          <w:szCs w:val="24"/>
          <w:lang w:val="en-US"/>
        </w:rPr>
      </w:pPr>
      <w:commentRangeStart w:id="7"/>
      <w:r w:rsidRPr="00000B04">
        <w:rPr>
          <w:rFonts w:ascii="Times New Roman" w:hAnsi="Times New Roman"/>
          <w:sz w:val="24"/>
          <w:szCs w:val="24"/>
          <w:lang w:val="en-US"/>
        </w:rPr>
        <w:t xml:space="preserve">Combine </w:t>
      </w:r>
      <w:commentRangeEnd w:id="7"/>
      <w:r w:rsidR="001005C7">
        <w:rPr>
          <w:rStyle w:val="CommentReference"/>
        </w:rPr>
        <w:commentReference w:id="7"/>
      </w:r>
      <w:r w:rsidRPr="00000B04">
        <w:rPr>
          <w:rFonts w:ascii="Times New Roman" w:hAnsi="Times New Roman"/>
          <w:sz w:val="24"/>
          <w:szCs w:val="24"/>
          <w:lang w:val="en-US"/>
        </w:rPr>
        <w:t>and adapt these options to address constraints and exploit opportunities</w:t>
      </w:r>
      <w:r w:rsidR="008A4055" w:rsidRPr="00000B04">
        <w:rPr>
          <w:rFonts w:ascii="Times New Roman" w:hAnsi="Times New Roman"/>
          <w:sz w:val="24"/>
          <w:szCs w:val="24"/>
          <w:lang w:val="en-US"/>
        </w:rPr>
        <w:t xml:space="preserve"> for different household categories</w:t>
      </w:r>
    </w:p>
    <w:p w:rsidR="004E3999" w:rsidRPr="00000B04" w:rsidRDefault="004E3999" w:rsidP="00000B04">
      <w:pPr>
        <w:pStyle w:val="ColorfulList-Accent11"/>
        <w:numPr>
          <w:ilvl w:val="0"/>
          <w:numId w:val="11"/>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t xml:space="preserve">Evaluate </w:t>
      </w:r>
      <w:r w:rsidR="00014FC7" w:rsidRPr="00000B04">
        <w:rPr>
          <w:rFonts w:ascii="Times New Roman" w:hAnsi="Times New Roman"/>
          <w:sz w:val="24"/>
          <w:szCs w:val="24"/>
          <w:lang w:val="en-US"/>
        </w:rPr>
        <w:t>the multiplicabil</w:t>
      </w:r>
      <w:r w:rsidR="003943EC" w:rsidRPr="00000B04">
        <w:rPr>
          <w:rFonts w:ascii="Times New Roman" w:hAnsi="Times New Roman"/>
          <w:sz w:val="24"/>
          <w:szCs w:val="24"/>
          <w:lang w:val="en-US"/>
        </w:rPr>
        <w:t xml:space="preserve">ity </w:t>
      </w:r>
      <w:r w:rsidR="00E64B71" w:rsidRPr="00000B04">
        <w:rPr>
          <w:rFonts w:ascii="Times New Roman" w:hAnsi="Times New Roman"/>
          <w:sz w:val="24"/>
          <w:szCs w:val="24"/>
          <w:lang w:val="en-US"/>
        </w:rPr>
        <w:t xml:space="preserve">and scalability </w:t>
      </w:r>
      <w:r w:rsidR="00FE7602" w:rsidRPr="00000B04">
        <w:rPr>
          <w:rFonts w:ascii="Times New Roman" w:hAnsi="Times New Roman"/>
          <w:sz w:val="24"/>
          <w:szCs w:val="24"/>
          <w:lang w:val="en-US"/>
        </w:rPr>
        <w:t>of innovative SI options</w:t>
      </w:r>
      <w:r w:rsidR="004E051A" w:rsidRPr="00000B04">
        <w:rPr>
          <w:rFonts w:ascii="Times New Roman" w:hAnsi="Times New Roman"/>
          <w:sz w:val="24"/>
          <w:szCs w:val="24"/>
          <w:lang w:val="en-US"/>
        </w:rPr>
        <w:t xml:space="preserve"> </w:t>
      </w:r>
      <w:r w:rsidR="00E64B71" w:rsidRPr="00000B04">
        <w:rPr>
          <w:rFonts w:ascii="Times New Roman" w:hAnsi="Times New Roman"/>
          <w:sz w:val="24"/>
          <w:szCs w:val="24"/>
          <w:lang w:val="en-US"/>
        </w:rPr>
        <w:t xml:space="preserve">beyond research </w:t>
      </w:r>
      <w:commentRangeStart w:id="8"/>
      <w:r w:rsidR="00E64B71" w:rsidRPr="00000B04">
        <w:rPr>
          <w:rFonts w:ascii="Times New Roman" w:hAnsi="Times New Roman"/>
          <w:sz w:val="24"/>
          <w:szCs w:val="24"/>
          <w:lang w:val="en-US"/>
        </w:rPr>
        <w:t>sites</w:t>
      </w:r>
      <w:commentRangeEnd w:id="8"/>
      <w:r w:rsidR="003B0AF7">
        <w:rPr>
          <w:rStyle w:val="CommentReference"/>
        </w:rPr>
        <w:commentReference w:id="8"/>
      </w:r>
      <w:r w:rsidRPr="00000B04">
        <w:rPr>
          <w:rFonts w:ascii="Times New Roman" w:hAnsi="Times New Roman"/>
          <w:sz w:val="24"/>
          <w:szCs w:val="24"/>
          <w:lang w:val="en-US"/>
        </w:rPr>
        <w:t>.</w:t>
      </w:r>
    </w:p>
    <w:p w:rsidR="004E3999" w:rsidRPr="00000B04" w:rsidRDefault="001B6111" w:rsidP="00000B04">
      <w:pPr>
        <w:pStyle w:val="ColorfulList-Accent11"/>
        <w:numPr>
          <w:ilvl w:val="0"/>
          <w:numId w:val="11"/>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lastRenderedPageBreak/>
        <w:t xml:space="preserve">Identify scaling of </w:t>
      </w:r>
      <w:r w:rsidR="004E3999" w:rsidRPr="00000B04">
        <w:rPr>
          <w:rFonts w:ascii="Times New Roman" w:hAnsi="Times New Roman"/>
          <w:sz w:val="24"/>
          <w:szCs w:val="24"/>
          <w:lang w:val="en-US"/>
        </w:rPr>
        <w:t>sustainable farm intensification</w:t>
      </w:r>
      <w:r w:rsidR="00562D4D" w:rsidRPr="00000B04">
        <w:rPr>
          <w:rFonts w:ascii="Times New Roman" w:hAnsi="Times New Roman"/>
          <w:sz w:val="24"/>
          <w:szCs w:val="24"/>
          <w:lang w:val="en-US"/>
        </w:rPr>
        <w:t xml:space="preserve"> (institutional</w:t>
      </w:r>
      <w:r w:rsidR="00BB5F92" w:rsidRPr="00000B04">
        <w:rPr>
          <w:rFonts w:ascii="Times New Roman" w:hAnsi="Times New Roman"/>
          <w:sz w:val="24"/>
          <w:szCs w:val="24"/>
          <w:lang w:val="en-US"/>
        </w:rPr>
        <w:t xml:space="preserve"> innovations, </w:t>
      </w:r>
      <w:commentRangeStart w:id="9"/>
      <w:r w:rsidR="00BB5F92" w:rsidRPr="00000B04">
        <w:rPr>
          <w:rFonts w:ascii="Times New Roman" w:hAnsi="Times New Roman"/>
          <w:sz w:val="24"/>
          <w:szCs w:val="24"/>
          <w:lang w:val="en-US"/>
        </w:rPr>
        <w:t>improved market access, and efficien</w:t>
      </w:r>
      <w:r w:rsidR="003B3B1C" w:rsidRPr="00000B04">
        <w:rPr>
          <w:rFonts w:ascii="Times New Roman" w:hAnsi="Times New Roman"/>
          <w:sz w:val="24"/>
          <w:szCs w:val="24"/>
          <w:lang w:val="en-US"/>
        </w:rPr>
        <w:t>c</w:t>
      </w:r>
      <w:r w:rsidR="00BB5F92" w:rsidRPr="00000B04">
        <w:rPr>
          <w:rFonts w:ascii="Times New Roman" w:hAnsi="Times New Roman"/>
          <w:sz w:val="24"/>
          <w:szCs w:val="24"/>
          <w:lang w:val="en-US"/>
        </w:rPr>
        <w:t>y</w:t>
      </w:r>
      <w:commentRangeEnd w:id="9"/>
      <w:r w:rsidR="00E96C12">
        <w:rPr>
          <w:rStyle w:val="CommentReference"/>
        </w:rPr>
        <w:commentReference w:id="9"/>
      </w:r>
      <w:r w:rsidR="00562D4D" w:rsidRPr="00000B04">
        <w:rPr>
          <w:rFonts w:ascii="Times New Roman" w:hAnsi="Times New Roman"/>
          <w:sz w:val="24"/>
          <w:szCs w:val="24"/>
          <w:lang w:val="en-US"/>
        </w:rPr>
        <w:t>)</w:t>
      </w:r>
      <w:r w:rsidR="004E3999" w:rsidRPr="00000B04">
        <w:rPr>
          <w:rFonts w:ascii="Times New Roman" w:hAnsi="Times New Roman"/>
          <w:sz w:val="24"/>
          <w:szCs w:val="24"/>
          <w:lang w:val="en-US"/>
        </w:rPr>
        <w:t xml:space="preserve">. </w:t>
      </w:r>
    </w:p>
    <w:p w:rsidR="004E3999" w:rsidRPr="00000B04" w:rsidRDefault="004E3999" w:rsidP="00000B04">
      <w:pPr>
        <w:spacing w:line="480" w:lineRule="auto"/>
        <w:jc w:val="both"/>
        <w:rPr>
          <w:rFonts w:ascii="Times New Roman" w:hAnsi="Times New Roman"/>
          <w:sz w:val="24"/>
          <w:szCs w:val="24"/>
          <w:lang w:val="en-US"/>
        </w:rPr>
      </w:pPr>
    </w:p>
    <w:p w:rsidR="004E3999" w:rsidRPr="00F01A05" w:rsidRDefault="004E3999" w:rsidP="00000B04">
      <w:pPr>
        <w:spacing w:line="480" w:lineRule="auto"/>
        <w:jc w:val="both"/>
        <w:rPr>
          <w:rFonts w:ascii="Times New Roman" w:hAnsi="Times New Roman"/>
          <w:b/>
          <w:color w:val="000000"/>
          <w:sz w:val="28"/>
          <w:szCs w:val="24"/>
        </w:rPr>
      </w:pPr>
      <w:commentRangeStart w:id="10"/>
      <w:r w:rsidRPr="00F01A05">
        <w:rPr>
          <w:rFonts w:ascii="Times New Roman" w:hAnsi="Times New Roman"/>
          <w:b/>
          <w:color w:val="000000"/>
          <w:sz w:val="28"/>
          <w:szCs w:val="24"/>
        </w:rPr>
        <w:t>Outcomes</w:t>
      </w:r>
      <w:commentRangeEnd w:id="10"/>
      <w:r w:rsidR="00E96C12">
        <w:rPr>
          <w:rStyle w:val="CommentReference"/>
        </w:rPr>
        <w:commentReference w:id="10"/>
      </w:r>
    </w:p>
    <w:p w:rsidR="003B3B1C" w:rsidRPr="00000B04" w:rsidRDefault="003B3B1C" w:rsidP="00000B04">
      <w:pPr>
        <w:pStyle w:val="ColorfulList-Accent11"/>
        <w:numPr>
          <w:ilvl w:val="0"/>
          <w:numId w:val="12"/>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t xml:space="preserve">Farm household typologies (livelihood strategies) and targeting of research solution to intensify farming </w:t>
      </w:r>
      <w:commentRangeStart w:id="11"/>
      <w:r w:rsidRPr="00000B04">
        <w:rPr>
          <w:rFonts w:ascii="Times New Roman" w:hAnsi="Times New Roman"/>
          <w:sz w:val="24"/>
          <w:szCs w:val="24"/>
          <w:lang w:val="en-US"/>
        </w:rPr>
        <w:t>systems</w:t>
      </w:r>
      <w:commentRangeEnd w:id="11"/>
      <w:r w:rsidR="00E96C12">
        <w:rPr>
          <w:rStyle w:val="CommentReference"/>
        </w:rPr>
        <w:commentReference w:id="11"/>
      </w:r>
      <w:r w:rsidRPr="00000B04">
        <w:rPr>
          <w:rFonts w:ascii="Times New Roman" w:hAnsi="Times New Roman"/>
          <w:sz w:val="24"/>
          <w:szCs w:val="24"/>
          <w:lang w:val="en-US"/>
        </w:rPr>
        <w:t>;</w:t>
      </w:r>
    </w:p>
    <w:p w:rsidR="004E3999" w:rsidRPr="00000B04" w:rsidRDefault="004E3999" w:rsidP="00000B04">
      <w:pPr>
        <w:pStyle w:val="ColorfulList-Accent11"/>
        <w:numPr>
          <w:ilvl w:val="0"/>
          <w:numId w:val="12"/>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t xml:space="preserve">Sustainable increase of whole farm </w:t>
      </w:r>
      <w:commentRangeStart w:id="12"/>
      <w:r w:rsidRPr="00000B04">
        <w:rPr>
          <w:rFonts w:ascii="Times New Roman" w:hAnsi="Times New Roman"/>
          <w:sz w:val="24"/>
          <w:szCs w:val="24"/>
          <w:lang w:val="en-US"/>
        </w:rPr>
        <w:t>productivity</w:t>
      </w:r>
      <w:commentRangeEnd w:id="12"/>
      <w:r w:rsidR="00E96C12">
        <w:rPr>
          <w:rStyle w:val="CommentReference"/>
        </w:rPr>
        <w:commentReference w:id="12"/>
      </w:r>
      <w:r w:rsidR="005C3119" w:rsidRPr="00000B04">
        <w:rPr>
          <w:rFonts w:ascii="Times New Roman" w:hAnsi="Times New Roman"/>
          <w:sz w:val="24"/>
          <w:szCs w:val="24"/>
          <w:lang w:val="en-US"/>
        </w:rPr>
        <w:t>;</w:t>
      </w:r>
    </w:p>
    <w:p w:rsidR="004E3999" w:rsidRPr="00000B04" w:rsidRDefault="004E3999" w:rsidP="00000B04">
      <w:pPr>
        <w:pStyle w:val="ColorfulList-Accent11"/>
        <w:numPr>
          <w:ilvl w:val="0"/>
          <w:numId w:val="12"/>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t>Improved on- and off-farm natural resource management</w:t>
      </w:r>
      <w:r w:rsidR="005C3119" w:rsidRPr="00000B04">
        <w:rPr>
          <w:rFonts w:ascii="Times New Roman" w:hAnsi="Times New Roman"/>
          <w:sz w:val="24"/>
          <w:szCs w:val="24"/>
          <w:lang w:val="en-US"/>
        </w:rPr>
        <w:t>;</w:t>
      </w:r>
    </w:p>
    <w:p w:rsidR="004E3999" w:rsidRPr="00000B04" w:rsidRDefault="004E3999" w:rsidP="00000B04">
      <w:pPr>
        <w:pStyle w:val="ColorfulList-Accent11"/>
        <w:numPr>
          <w:ilvl w:val="0"/>
          <w:numId w:val="12"/>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t xml:space="preserve">Improved connectivity to and utilization of off-farm systems (e.g., markets, inputs suppliers) that support sustainable </w:t>
      </w:r>
      <w:commentRangeStart w:id="13"/>
      <w:r w:rsidRPr="00000B04">
        <w:rPr>
          <w:rFonts w:ascii="Times New Roman" w:hAnsi="Times New Roman"/>
          <w:sz w:val="24"/>
          <w:szCs w:val="24"/>
          <w:lang w:val="en-US"/>
        </w:rPr>
        <w:t>intensification</w:t>
      </w:r>
      <w:commentRangeEnd w:id="13"/>
      <w:r w:rsidR="003B0AF7">
        <w:rPr>
          <w:rStyle w:val="CommentReference"/>
        </w:rPr>
        <w:commentReference w:id="13"/>
      </w:r>
      <w:r w:rsidR="005C3119" w:rsidRPr="00000B04">
        <w:rPr>
          <w:rFonts w:ascii="Times New Roman" w:hAnsi="Times New Roman"/>
          <w:sz w:val="24"/>
          <w:szCs w:val="24"/>
          <w:lang w:val="en-US"/>
        </w:rPr>
        <w:t>;</w:t>
      </w:r>
    </w:p>
    <w:p w:rsidR="004E3999" w:rsidRPr="00000B04" w:rsidRDefault="004E3999" w:rsidP="00000B04">
      <w:pPr>
        <w:pStyle w:val="ColorfulList-Accent11"/>
        <w:numPr>
          <w:ilvl w:val="0"/>
          <w:numId w:val="12"/>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t>Increased nutritional and economic levels of the target populations, especially women and children</w:t>
      </w:r>
      <w:r w:rsidR="005C3119" w:rsidRPr="00000B04">
        <w:rPr>
          <w:rFonts w:ascii="Times New Roman" w:hAnsi="Times New Roman"/>
          <w:sz w:val="24"/>
          <w:szCs w:val="24"/>
          <w:lang w:val="en-US"/>
        </w:rPr>
        <w:t>;</w:t>
      </w:r>
    </w:p>
    <w:p w:rsidR="004E3999" w:rsidRPr="00000B04" w:rsidRDefault="004E3999" w:rsidP="00000B04">
      <w:pPr>
        <w:pStyle w:val="ColorfulList-Accent11"/>
        <w:numPr>
          <w:ilvl w:val="0"/>
          <w:numId w:val="12"/>
        </w:numPr>
        <w:spacing w:line="480" w:lineRule="auto"/>
        <w:jc w:val="both"/>
        <w:rPr>
          <w:rFonts w:ascii="Times New Roman" w:hAnsi="Times New Roman"/>
          <w:sz w:val="24"/>
          <w:szCs w:val="24"/>
          <w:lang w:val="en-US"/>
        </w:rPr>
      </w:pPr>
      <w:r w:rsidRPr="00000B04">
        <w:rPr>
          <w:rFonts w:ascii="Times New Roman" w:hAnsi="Times New Roman"/>
          <w:sz w:val="24"/>
          <w:szCs w:val="24"/>
          <w:lang w:val="en-US"/>
        </w:rPr>
        <w:t xml:space="preserve">Reduced vulnerability and increased resilience of the target population and farming systems to adverse environmental and economic challenges. </w:t>
      </w:r>
    </w:p>
    <w:p w:rsidR="004E3999" w:rsidRPr="00000B04" w:rsidRDefault="004E3999" w:rsidP="00000B04">
      <w:pPr>
        <w:spacing w:line="480" w:lineRule="auto"/>
        <w:jc w:val="both"/>
        <w:rPr>
          <w:rFonts w:ascii="Times New Roman" w:hAnsi="Times New Roman"/>
          <w:b/>
          <w:sz w:val="24"/>
          <w:szCs w:val="24"/>
          <w:lang w:val="en-US"/>
        </w:rPr>
      </w:pPr>
    </w:p>
    <w:p w:rsidR="004E3999" w:rsidRPr="00D654D5" w:rsidRDefault="004E3999" w:rsidP="00000B04">
      <w:pPr>
        <w:spacing w:line="480" w:lineRule="auto"/>
        <w:jc w:val="both"/>
        <w:rPr>
          <w:rFonts w:ascii="Times New Roman" w:hAnsi="Times New Roman"/>
          <w:b/>
          <w:color w:val="000000"/>
          <w:sz w:val="28"/>
          <w:szCs w:val="24"/>
        </w:rPr>
      </w:pPr>
      <w:r w:rsidRPr="00D654D5">
        <w:rPr>
          <w:rFonts w:ascii="Times New Roman" w:hAnsi="Times New Roman"/>
          <w:b/>
          <w:color w:val="000000"/>
          <w:sz w:val="28"/>
          <w:szCs w:val="24"/>
        </w:rPr>
        <w:t xml:space="preserve">Research </w:t>
      </w:r>
      <w:r w:rsidR="00E62ACE" w:rsidRPr="00D654D5">
        <w:rPr>
          <w:rFonts w:ascii="Times New Roman" w:hAnsi="Times New Roman"/>
          <w:b/>
          <w:color w:val="000000"/>
          <w:sz w:val="28"/>
          <w:szCs w:val="24"/>
        </w:rPr>
        <w:t>hypotheses</w:t>
      </w:r>
    </w:p>
    <w:p w:rsidR="00E96C12" w:rsidRDefault="00FB68C5" w:rsidP="00000B04">
      <w:pPr>
        <w:spacing w:line="480" w:lineRule="auto"/>
        <w:jc w:val="both"/>
        <w:rPr>
          <w:ins w:id="14" w:author="Maggie Gill" w:date="2012-07-14T07:06:00Z"/>
          <w:rFonts w:ascii="Times New Roman" w:hAnsi="Times New Roman"/>
          <w:noProof/>
          <w:sz w:val="24"/>
          <w:szCs w:val="24"/>
        </w:rPr>
      </w:pPr>
      <w:r w:rsidRPr="00000B04">
        <w:rPr>
          <w:rFonts w:ascii="Times New Roman" w:hAnsi="Times New Roman"/>
          <w:noProof/>
          <w:sz w:val="24"/>
          <w:szCs w:val="24"/>
        </w:rPr>
        <w:t xml:space="preserve">Our guiding hypothesis is that </w:t>
      </w:r>
      <w:commentRangeStart w:id="15"/>
      <w:r w:rsidRPr="00000B04">
        <w:rPr>
          <w:rFonts w:ascii="Times New Roman" w:hAnsi="Times New Roman"/>
          <w:noProof/>
          <w:sz w:val="24"/>
          <w:szCs w:val="24"/>
        </w:rPr>
        <w:t xml:space="preserve">properly targeted SI practices can provide pathways out of hunger and poverty for smallholder households but </w:t>
      </w:r>
      <w:r w:rsidR="00AE03D5" w:rsidRPr="00000B04">
        <w:rPr>
          <w:rFonts w:ascii="Times New Roman" w:hAnsi="Times New Roman"/>
          <w:noProof/>
          <w:sz w:val="24"/>
          <w:szCs w:val="24"/>
        </w:rPr>
        <w:t>must be adapted to specific</w:t>
      </w:r>
      <w:r w:rsidRPr="00000B04">
        <w:rPr>
          <w:rFonts w:ascii="Times New Roman" w:hAnsi="Times New Roman"/>
          <w:noProof/>
          <w:sz w:val="24"/>
          <w:szCs w:val="24"/>
        </w:rPr>
        <w:t xml:space="preserve"> socio-ecological</w:t>
      </w:r>
      <w:r w:rsidR="00FF0677" w:rsidRPr="00000B04">
        <w:rPr>
          <w:rFonts w:ascii="Times New Roman" w:hAnsi="Times New Roman"/>
          <w:noProof/>
          <w:sz w:val="24"/>
          <w:szCs w:val="24"/>
        </w:rPr>
        <w:t xml:space="preserve"> niches</w:t>
      </w:r>
      <w:r w:rsidR="00A2451D" w:rsidRPr="00000B04">
        <w:rPr>
          <w:rFonts w:ascii="Times New Roman" w:hAnsi="Times New Roman"/>
          <w:noProof/>
          <w:sz w:val="24"/>
          <w:szCs w:val="24"/>
        </w:rPr>
        <w:t>.</w:t>
      </w:r>
      <w:commentRangeEnd w:id="15"/>
      <w:r w:rsidR="003B0AF7">
        <w:rPr>
          <w:rStyle w:val="CommentReference"/>
        </w:rPr>
        <w:commentReference w:id="15"/>
      </w:r>
      <w:r w:rsidR="00A2451D" w:rsidRPr="00000B04">
        <w:rPr>
          <w:rFonts w:ascii="Times New Roman" w:hAnsi="Times New Roman"/>
          <w:noProof/>
          <w:sz w:val="24"/>
          <w:szCs w:val="24"/>
        </w:rPr>
        <w:t xml:space="preserve"> </w:t>
      </w:r>
    </w:p>
    <w:p w:rsidR="00FB68C5" w:rsidRPr="00000B04" w:rsidRDefault="00A2451D" w:rsidP="00000B04">
      <w:pPr>
        <w:spacing w:line="480" w:lineRule="auto"/>
        <w:jc w:val="both"/>
        <w:rPr>
          <w:rFonts w:ascii="Times New Roman" w:hAnsi="Times New Roman"/>
          <w:noProof/>
          <w:sz w:val="24"/>
          <w:szCs w:val="24"/>
        </w:rPr>
      </w:pPr>
      <w:commentRangeStart w:id="16"/>
      <w:r w:rsidRPr="00000B04">
        <w:rPr>
          <w:rFonts w:ascii="Times New Roman" w:hAnsi="Times New Roman"/>
          <w:noProof/>
          <w:sz w:val="24"/>
          <w:szCs w:val="24"/>
        </w:rPr>
        <w:t>Research foci will</w:t>
      </w:r>
      <w:r w:rsidR="00FB68C5" w:rsidRPr="00000B04">
        <w:rPr>
          <w:rFonts w:ascii="Times New Roman" w:hAnsi="Times New Roman"/>
          <w:noProof/>
          <w:sz w:val="24"/>
          <w:szCs w:val="24"/>
        </w:rPr>
        <w:t xml:space="preserve"> </w:t>
      </w:r>
      <w:r w:rsidR="000B010A" w:rsidRPr="00000B04">
        <w:rPr>
          <w:rFonts w:ascii="Times New Roman" w:hAnsi="Times New Roman"/>
          <w:noProof/>
          <w:sz w:val="24"/>
          <w:szCs w:val="24"/>
        </w:rPr>
        <w:t>furthermore</w:t>
      </w:r>
      <w:r w:rsidR="00FB68C5" w:rsidRPr="00000B04">
        <w:rPr>
          <w:rFonts w:ascii="Times New Roman" w:hAnsi="Times New Roman"/>
          <w:noProof/>
          <w:sz w:val="24"/>
          <w:szCs w:val="24"/>
        </w:rPr>
        <w:t xml:space="preserve"> address </w:t>
      </w:r>
      <w:r w:rsidR="00D16708" w:rsidRPr="00000B04">
        <w:rPr>
          <w:rFonts w:ascii="Times New Roman" w:hAnsi="Times New Roman"/>
          <w:noProof/>
          <w:sz w:val="24"/>
          <w:szCs w:val="24"/>
        </w:rPr>
        <w:t>both</w:t>
      </w:r>
      <w:r w:rsidR="00FB68C5" w:rsidRPr="00000B04">
        <w:rPr>
          <w:rFonts w:ascii="Times New Roman" w:hAnsi="Times New Roman"/>
          <w:noProof/>
          <w:sz w:val="24"/>
          <w:szCs w:val="24"/>
        </w:rPr>
        <w:t xml:space="preserve"> </w:t>
      </w:r>
      <w:r w:rsidR="00D16708" w:rsidRPr="00000B04">
        <w:rPr>
          <w:rFonts w:ascii="Times New Roman" w:hAnsi="Times New Roman"/>
          <w:noProof/>
          <w:sz w:val="24"/>
          <w:szCs w:val="24"/>
        </w:rPr>
        <w:t xml:space="preserve">the demand for and the </w:t>
      </w:r>
      <w:r w:rsidR="00FB68C5" w:rsidRPr="00000B04">
        <w:rPr>
          <w:rFonts w:ascii="Times New Roman" w:hAnsi="Times New Roman"/>
          <w:noProof/>
          <w:sz w:val="24"/>
          <w:szCs w:val="24"/>
        </w:rPr>
        <w:t xml:space="preserve">supply </w:t>
      </w:r>
      <w:r w:rsidR="00D16708" w:rsidRPr="00000B04">
        <w:rPr>
          <w:rFonts w:ascii="Times New Roman" w:hAnsi="Times New Roman"/>
          <w:noProof/>
          <w:sz w:val="24"/>
          <w:szCs w:val="24"/>
        </w:rPr>
        <w:t>of relevant SI innovations</w:t>
      </w:r>
      <w:commentRangeEnd w:id="16"/>
      <w:r w:rsidR="00FC52DC">
        <w:rPr>
          <w:rStyle w:val="CommentReference"/>
        </w:rPr>
        <w:commentReference w:id="16"/>
      </w:r>
      <w:r w:rsidR="00FB68C5" w:rsidRPr="00000B04">
        <w:rPr>
          <w:rFonts w:ascii="Times New Roman" w:hAnsi="Times New Roman"/>
          <w:noProof/>
          <w:sz w:val="24"/>
          <w:szCs w:val="24"/>
        </w:rPr>
        <w:t>:</w:t>
      </w:r>
    </w:p>
    <w:p w:rsidR="0024122C" w:rsidRPr="00000B04" w:rsidRDefault="0024122C" w:rsidP="00000B04">
      <w:pPr>
        <w:spacing w:line="480" w:lineRule="auto"/>
        <w:jc w:val="both"/>
        <w:rPr>
          <w:rFonts w:ascii="Times New Roman" w:hAnsi="Times New Roman"/>
          <w:b/>
          <w:sz w:val="24"/>
          <w:szCs w:val="24"/>
        </w:rPr>
      </w:pPr>
    </w:p>
    <w:p w:rsidR="004E3999" w:rsidRPr="00741ADA" w:rsidRDefault="004E3999" w:rsidP="00000B04">
      <w:pPr>
        <w:numPr>
          <w:ilvl w:val="0"/>
          <w:numId w:val="13"/>
        </w:numPr>
        <w:autoSpaceDE w:val="0"/>
        <w:autoSpaceDN w:val="0"/>
        <w:adjustRightInd w:val="0"/>
        <w:spacing w:line="480" w:lineRule="auto"/>
        <w:jc w:val="both"/>
        <w:rPr>
          <w:rFonts w:ascii="Times New Roman" w:hAnsi="Times New Roman"/>
          <w:b/>
          <w:color w:val="000000"/>
          <w:sz w:val="24"/>
          <w:szCs w:val="24"/>
        </w:rPr>
      </w:pPr>
      <w:r w:rsidRPr="00741ADA">
        <w:rPr>
          <w:rFonts w:ascii="Times New Roman" w:hAnsi="Times New Roman"/>
          <w:b/>
          <w:color w:val="000000"/>
          <w:sz w:val="24"/>
          <w:szCs w:val="24"/>
        </w:rPr>
        <w:t>Supply side:</w:t>
      </w:r>
    </w:p>
    <w:p w:rsidR="004E3999" w:rsidRPr="00000B04" w:rsidRDefault="00FB68C5" w:rsidP="00000B04">
      <w:pPr>
        <w:numPr>
          <w:ilvl w:val="1"/>
          <w:numId w:val="13"/>
        </w:numPr>
        <w:autoSpaceDE w:val="0"/>
        <w:autoSpaceDN w:val="0"/>
        <w:adjustRightInd w:val="0"/>
        <w:spacing w:line="480" w:lineRule="auto"/>
        <w:jc w:val="both"/>
        <w:rPr>
          <w:rFonts w:ascii="Times New Roman" w:hAnsi="Times New Roman"/>
          <w:color w:val="000000"/>
          <w:sz w:val="24"/>
          <w:szCs w:val="24"/>
        </w:rPr>
      </w:pPr>
      <w:r w:rsidRPr="00000B04">
        <w:rPr>
          <w:rFonts w:ascii="Times New Roman" w:hAnsi="Times New Roman"/>
          <w:color w:val="000000"/>
          <w:sz w:val="24"/>
          <w:szCs w:val="24"/>
        </w:rPr>
        <w:t xml:space="preserve">Innovations </w:t>
      </w:r>
      <w:r w:rsidR="004E3999" w:rsidRPr="00000B04">
        <w:rPr>
          <w:rFonts w:ascii="Times New Roman" w:hAnsi="Times New Roman"/>
          <w:color w:val="000000"/>
          <w:sz w:val="24"/>
          <w:szCs w:val="24"/>
        </w:rPr>
        <w:t xml:space="preserve">that have multifunctionality will be </w:t>
      </w:r>
      <w:r w:rsidR="0027177D" w:rsidRPr="00000B04">
        <w:rPr>
          <w:rFonts w:ascii="Times New Roman" w:hAnsi="Times New Roman"/>
          <w:color w:val="000000"/>
          <w:sz w:val="24"/>
          <w:szCs w:val="24"/>
        </w:rPr>
        <w:t xml:space="preserve">more </w:t>
      </w:r>
      <w:r w:rsidR="004E3999" w:rsidRPr="00000B04">
        <w:rPr>
          <w:rFonts w:ascii="Times New Roman" w:hAnsi="Times New Roman"/>
          <w:color w:val="000000"/>
          <w:sz w:val="24"/>
          <w:szCs w:val="24"/>
        </w:rPr>
        <w:t>acceptable to farmers, particularly women-headed and resource-poor households</w:t>
      </w:r>
      <w:r w:rsidR="00167597" w:rsidRPr="00000B04">
        <w:rPr>
          <w:rFonts w:ascii="Times New Roman" w:hAnsi="Times New Roman"/>
          <w:color w:val="000000"/>
          <w:sz w:val="24"/>
          <w:szCs w:val="24"/>
        </w:rPr>
        <w:t>;</w:t>
      </w:r>
    </w:p>
    <w:p w:rsidR="004E3999" w:rsidRPr="00000B04" w:rsidRDefault="00167597" w:rsidP="00000B04">
      <w:pPr>
        <w:numPr>
          <w:ilvl w:val="1"/>
          <w:numId w:val="13"/>
        </w:numPr>
        <w:autoSpaceDE w:val="0"/>
        <w:autoSpaceDN w:val="0"/>
        <w:adjustRightInd w:val="0"/>
        <w:spacing w:line="480" w:lineRule="auto"/>
        <w:jc w:val="both"/>
        <w:rPr>
          <w:rFonts w:ascii="Times New Roman" w:hAnsi="Times New Roman"/>
          <w:color w:val="000000"/>
          <w:sz w:val="24"/>
          <w:szCs w:val="24"/>
        </w:rPr>
      </w:pPr>
      <w:r w:rsidRPr="00000B04">
        <w:rPr>
          <w:rFonts w:ascii="Times New Roman" w:hAnsi="Times New Roman"/>
          <w:color w:val="000000"/>
          <w:sz w:val="24"/>
          <w:szCs w:val="24"/>
        </w:rPr>
        <w:lastRenderedPageBreak/>
        <w:t xml:space="preserve">Innovations </w:t>
      </w:r>
      <w:r w:rsidR="004E3999" w:rsidRPr="00000B04">
        <w:rPr>
          <w:rFonts w:ascii="Times New Roman" w:hAnsi="Times New Roman"/>
          <w:color w:val="000000"/>
          <w:sz w:val="24"/>
          <w:szCs w:val="24"/>
        </w:rPr>
        <w:t xml:space="preserve">that enhance ground cover, will promote resource use efficiency, soil health and more resilient farming systems (stabilizing and increasing </w:t>
      </w:r>
      <w:commentRangeStart w:id="17"/>
      <w:r w:rsidR="004E3999" w:rsidRPr="00000B04">
        <w:rPr>
          <w:rFonts w:ascii="Times New Roman" w:hAnsi="Times New Roman"/>
          <w:color w:val="000000"/>
          <w:sz w:val="24"/>
          <w:szCs w:val="24"/>
        </w:rPr>
        <w:t>yields</w:t>
      </w:r>
      <w:commentRangeEnd w:id="17"/>
      <w:r w:rsidR="00031311">
        <w:rPr>
          <w:rStyle w:val="CommentReference"/>
        </w:rPr>
        <w:commentReference w:id="17"/>
      </w:r>
      <w:r w:rsidR="004E3999" w:rsidRPr="00000B04">
        <w:rPr>
          <w:rFonts w:ascii="Times New Roman" w:hAnsi="Times New Roman"/>
          <w:color w:val="000000"/>
          <w:sz w:val="24"/>
          <w:szCs w:val="24"/>
        </w:rPr>
        <w:t>)</w:t>
      </w:r>
      <w:r w:rsidRPr="00000B04">
        <w:rPr>
          <w:rFonts w:ascii="Times New Roman" w:hAnsi="Times New Roman"/>
          <w:color w:val="000000"/>
          <w:sz w:val="24"/>
          <w:szCs w:val="24"/>
        </w:rPr>
        <w:t>;</w:t>
      </w:r>
    </w:p>
    <w:p w:rsidR="00833052" w:rsidRPr="00000B04" w:rsidRDefault="00833052" w:rsidP="00000B04">
      <w:pPr>
        <w:numPr>
          <w:ilvl w:val="1"/>
          <w:numId w:val="13"/>
        </w:numPr>
        <w:autoSpaceDE w:val="0"/>
        <w:autoSpaceDN w:val="0"/>
        <w:adjustRightInd w:val="0"/>
        <w:spacing w:line="480" w:lineRule="auto"/>
        <w:jc w:val="both"/>
        <w:rPr>
          <w:rFonts w:ascii="Times New Roman" w:hAnsi="Times New Roman"/>
          <w:color w:val="000000"/>
          <w:sz w:val="24"/>
          <w:szCs w:val="24"/>
        </w:rPr>
      </w:pPr>
      <w:r w:rsidRPr="00000B04">
        <w:rPr>
          <w:rFonts w:ascii="Times New Roman" w:hAnsi="Times New Roman"/>
          <w:color w:val="000000"/>
          <w:sz w:val="24"/>
          <w:szCs w:val="24"/>
        </w:rPr>
        <w:t xml:space="preserve">Introduction </w:t>
      </w:r>
      <w:r w:rsidR="003F27B8" w:rsidRPr="00000B04">
        <w:rPr>
          <w:rFonts w:ascii="Times New Roman" w:hAnsi="Times New Roman"/>
          <w:color w:val="000000"/>
          <w:sz w:val="24"/>
          <w:szCs w:val="24"/>
        </w:rPr>
        <w:t>of legumes into farming systems offers significant opportunities to increase soil health, human nutrition, livestock feed, and household income;</w:t>
      </w:r>
    </w:p>
    <w:p w:rsidR="00696D96" w:rsidRPr="00000B04" w:rsidRDefault="00C255CE" w:rsidP="00000B04">
      <w:pPr>
        <w:numPr>
          <w:ilvl w:val="1"/>
          <w:numId w:val="13"/>
        </w:numPr>
        <w:autoSpaceDE w:val="0"/>
        <w:autoSpaceDN w:val="0"/>
        <w:adjustRightInd w:val="0"/>
        <w:spacing w:line="480" w:lineRule="auto"/>
        <w:jc w:val="both"/>
        <w:rPr>
          <w:rFonts w:ascii="Times New Roman" w:hAnsi="Times New Roman"/>
          <w:color w:val="000000"/>
          <w:sz w:val="24"/>
          <w:szCs w:val="24"/>
        </w:rPr>
      </w:pPr>
      <w:commentRangeStart w:id="18"/>
      <w:r w:rsidRPr="00000B04">
        <w:rPr>
          <w:rFonts w:ascii="Times New Roman" w:hAnsi="Times New Roman"/>
          <w:color w:val="000000"/>
          <w:sz w:val="24"/>
          <w:szCs w:val="24"/>
        </w:rPr>
        <w:t xml:space="preserve">Innovations </w:t>
      </w:r>
      <w:r w:rsidR="004E3999" w:rsidRPr="00000B04">
        <w:rPr>
          <w:rFonts w:ascii="Times New Roman" w:hAnsi="Times New Roman"/>
          <w:color w:val="000000"/>
          <w:sz w:val="24"/>
          <w:szCs w:val="24"/>
        </w:rPr>
        <w:t xml:space="preserve">that integrate high value </w:t>
      </w:r>
      <w:r w:rsidR="00B805B7" w:rsidRPr="00000B04">
        <w:rPr>
          <w:rFonts w:ascii="Times New Roman" w:hAnsi="Times New Roman"/>
          <w:color w:val="000000"/>
          <w:sz w:val="24"/>
          <w:szCs w:val="24"/>
        </w:rPr>
        <w:t>enterprises (</w:t>
      </w:r>
      <w:r w:rsidR="00D51AC6" w:rsidRPr="00000B04">
        <w:rPr>
          <w:rFonts w:ascii="Times New Roman" w:hAnsi="Times New Roman"/>
          <w:color w:val="000000"/>
          <w:sz w:val="24"/>
          <w:szCs w:val="24"/>
        </w:rPr>
        <w:t xml:space="preserve">e.g., </w:t>
      </w:r>
      <w:r w:rsidR="00A351D2" w:rsidRPr="00000B04">
        <w:rPr>
          <w:rFonts w:ascii="Times New Roman" w:hAnsi="Times New Roman"/>
          <w:color w:val="000000"/>
          <w:sz w:val="24"/>
          <w:szCs w:val="24"/>
        </w:rPr>
        <w:t>crops, trees, dual-purpose legumes, or livestock, etc.</w:t>
      </w:r>
      <w:r w:rsidR="004203B9" w:rsidRPr="00000B04">
        <w:rPr>
          <w:rFonts w:ascii="Times New Roman" w:hAnsi="Times New Roman"/>
          <w:color w:val="000000"/>
          <w:sz w:val="24"/>
          <w:szCs w:val="24"/>
        </w:rPr>
        <w:t>), into farming systems can increase and stabilize income and reduce hunger gaps of rural poor households</w:t>
      </w:r>
      <w:commentRangeEnd w:id="18"/>
      <w:r w:rsidR="00031311">
        <w:rPr>
          <w:rStyle w:val="CommentReference"/>
        </w:rPr>
        <w:commentReference w:id="18"/>
      </w:r>
      <w:r w:rsidR="004203B9" w:rsidRPr="00000B04">
        <w:rPr>
          <w:rFonts w:ascii="Times New Roman" w:hAnsi="Times New Roman"/>
          <w:color w:val="000000"/>
          <w:sz w:val="24"/>
          <w:szCs w:val="24"/>
        </w:rPr>
        <w:t xml:space="preserve">; </w:t>
      </w:r>
    </w:p>
    <w:p w:rsidR="00696D96" w:rsidRPr="00000B04" w:rsidRDefault="00696D96" w:rsidP="00000B04">
      <w:pPr>
        <w:numPr>
          <w:ilvl w:val="1"/>
          <w:numId w:val="13"/>
        </w:numPr>
        <w:autoSpaceDE w:val="0"/>
        <w:autoSpaceDN w:val="0"/>
        <w:adjustRightInd w:val="0"/>
        <w:spacing w:line="480" w:lineRule="auto"/>
        <w:jc w:val="both"/>
        <w:rPr>
          <w:rFonts w:ascii="Times New Roman" w:hAnsi="Times New Roman"/>
          <w:color w:val="000000"/>
          <w:sz w:val="24"/>
          <w:szCs w:val="24"/>
        </w:rPr>
      </w:pPr>
      <w:r w:rsidRPr="00000B04">
        <w:rPr>
          <w:rFonts w:ascii="Times New Roman" w:hAnsi="Times New Roman"/>
          <w:color w:val="000000"/>
          <w:sz w:val="24"/>
          <w:szCs w:val="24"/>
        </w:rPr>
        <w:t>Appropriate mechanization innovations can</w:t>
      </w:r>
      <w:r w:rsidR="009F3A14" w:rsidRPr="00000B04">
        <w:rPr>
          <w:rFonts w:ascii="Times New Roman" w:hAnsi="Times New Roman"/>
          <w:color w:val="000000"/>
          <w:sz w:val="24"/>
          <w:szCs w:val="24"/>
        </w:rPr>
        <w:t xml:space="preserve"> raise </w:t>
      </w:r>
      <w:r w:rsidR="000D5AB0" w:rsidRPr="00000B04">
        <w:rPr>
          <w:rFonts w:ascii="Times New Roman" w:hAnsi="Times New Roman"/>
          <w:color w:val="000000"/>
          <w:sz w:val="24"/>
          <w:szCs w:val="24"/>
        </w:rPr>
        <w:t xml:space="preserve">land and labour productivity </w:t>
      </w:r>
      <w:r w:rsidR="00CF5832" w:rsidRPr="00000B04">
        <w:rPr>
          <w:rFonts w:ascii="Times New Roman" w:hAnsi="Times New Roman"/>
          <w:color w:val="000000"/>
          <w:sz w:val="24"/>
          <w:szCs w:val="24"/>
        </w:rPr>
        <w:t>and reduce the drudgery of manual labour in smallholder farming.</w:t>
      </w:r>
    </w:p>
    <w:p w:rsidR="009C6EFA" w:rsidRPr="00000B04" w:rsidRDefault="009C6EFA" w:rsidP="00000B04">
      <w:pPr>
        <w:autoSpaceDE w:val="0"/>
        <w:autoSpaceDN w:val="0"/>
        <w:adjustRightInd w:val="0"/>
        <w:spacing w:line="480" w:lineRule="auto"/>
        <w:ind w:left="1440"/>
        <w:jc w:val="both"/>
        <w:rPr>
          <w:rFonts w:ascii="Times New Roman" w:hAnsi="Times New Roman"/>
          <w:color w:val="000000"/>
          <w:sz w:val="24"/>
          <w:szCs w:val="24"/>
        </w:rPr>
      </w:pPr>
    </w:p>
    <w:p w:rsidR="004E3999" w:rsidRPr="00741ADA" w:rsidRDefault="004E3999" w:rsidP="00000B04">
      <w:pPr>
        <w:numPr>
          <w:ilvl w:val="0"/>
          <w:numId w:val="13"/>
        </w:numPr>
        <w:autoSpaceDE w:val="0"/>
        <w:autoSpaceDN w:val="0"/>
        <w:adjustRightInd w:val="0"/>
        <w:spacing w:line="480" w:lineRule="auto"/>
        <w:jc w:val="both"/>
        <w:rPr>
          <w:rFonts w:ascii="Times New Roman" w:hAnsi="Times New Roman"/>
          <w:b/>
          <w:color w:val="000000"/>
          <w:sz w:val="24"/>
          <w:szCs w:val="24"/>
        </w:rPr>
      </w:pPr>
      <w:r w:rsidRPr="00741ADA">
        <w:rPr>
          <w:rFonts w:ascii="Times New Roman" w:hAnsi="Times New Roman"/>
          <w:b/>
          <w:color w:val="000000"/>
          <w:sz w:val="24"/>
          <w:szCs w:val="24"/>
        </w:rPr>
        <w:t xml:space="preserve">Demand </w:t>
      </w:r>
      <w:commentRangeStart w:id="19"/>
      <w:r w:rsidRPr="00741ADA">
        <w:rPr>
          <w:rFonts w:ascii="Times New Roman" w:hAnsi="Times New Roman"/>
          <w:b/>
          <w:color w:val="000000"/>
          <w:sz w:val="24"/>
          <w:szCs w:val="24"/>
        </w:rPr>
        <w:t>side</w:t>
      </w:r>
      <w:commentRangeEnd w:id="19"/>
      <w:r w:rsidR="00962FB6">
        <w:rPr>
          <w:rStyle w:val="CommentReference"/>
        </w:rPr>
        <w:commentReference w:id="19"/>
      </w:r>
    </w:p>
    <w:p w:rsidR="00E173F5" w:rsidRPr="00000B04" w:rsidRDefault="00746D1A" w:rsidP="00000B04">
      <w:pPr>
        <w:numPr>
          <w:ilvl w:val="1"/>
          <w:numId w:val="14"/>
        </w:numPr>
        <w:autoSpaceDE w:val="0"/>
        <w:autoSpaceDN w:val="0"/>
        <w:adjustRightInd w:val="0"/>
        <w:spacing w:line="480" w:lineRule="auto"/>
        <w:jc w:val="both"/>
        <w:rPr>
          <w:rFonts w:ascii="Times New Roman" w:hAnsi="Times New Roman"/>
          <w:color w:val="000000"/>
          <w:sz w:val="24"/>
          <w:szCs w:val="24"/>
        </w:rPr>
      </w:pPr>
      <w:r w:rsidRPr="00000B04">
        <w:rPr>
          <w:rFonts w:ascii="Times New Roman" w:hAnsi="Times New Roman"/>
          <w:color w:val="000000"/>
          <w:sz w:val="24"/>
          <w:szCs w:val="24"/>
        </w:rPr>
        <w:t>A</w:t>
      </w:r>
      <w:r w:rsidR="00446564" w:rsidRPr="00000B04">
        <w:rPr>
          <w:rFonts w:ascii="Times New Roman" w:hAnsi="Times New Roman"/>
          <w:color w:val="000000"/>
          <w:sz w:val="24"/>
          <w:szCs w:val="24"/>
        </w:rPr>
        <w:t>doption an</w:t>
      </w:r>
      <w:r w:rsidRPr="00000B04">
        <w:rPr>
          <w:rFonts w:ascii="Times New Roman" w:hAnsi="Times New Roman"/>
          <w:color w:val="000000"/>
          <w:sz w:val="24"/>
          <w:szCs w:val="24"/>
        </w:rPr>
        <w:t>d utilization of SI innovation will be enhanced by participatory approaches to better understanding of farmers’ aspirations and constraints;</w:t>
      </w:r>
    </w:p>
    <w:p w:rsidR="00746D1A" w:rsidRPr="00000B04" w:rsidRDefault="00221A42" w:rsidP="00000B04">
      <w:pPr>
        <w:numPr>
          <w:ilvl w:val="1"/>
          <w:numId w:val="14"/>
        </w:numPr>
        <w:autoSpaceDE w:val="0"/>
        <w:autoSpaceDN w:val="0"/>
        <w:adjustRightInd w:val="0"/>
        <w:spacing w:line="480" w:lineRule="auto"/>
        <w:jc w:val="both"/>
        <w:rPr>
          <w:rFonts w:ascii="Times New Roman" w:hAnsi="Times New Roman"/>
          <w:color w:val="000000"/>
          <w:sz w:val="24"/>
          <w:szCs w:val="24"/>
        </w:rPr>
      </w:pPr>
      <w:r w:rsidRPr="00000B04">
        <w:rPr>
          <w:rFonts w:ascii="Times New Roman" w:hAnsi="Times New Roman"/>
          <w:color w:val="000000"/>
          <w:sz w:val="24"/>
          <w:szCs w:val="24"/>
        </w:rPr>
        <w:t xml:space="preserve">Provision of supporting services to farmers will reduce the risk and </w:t>
      </w:r>
      <w:r w:rsidR="00031311">
        <w:rPr>
          <w:rFonts w:ascii="Times New Roman" w:hAnsi="Times New Roman"/>
          <w:color w:val="000000"/>
          <w:sz w:val="24"/>
          <w:szCs w:val="24"/>
        </w:rPr>
        <w:t xml:space="preserve">increase the </w:t>
      </w:r>
      <w:r w:rsidRPr="00000B04">
        <w:rPr>
          <w:rFonts w:ascii="Times New Roman" w:hAnsi="Times New Roman"/>
          <w:color w:val="000000"/>
          <w:sz w:val="24"/>
          <w:szCs w:val="24"/>
        </w:rPr>
        <w:t>probability of long term adoption of SI innovations;</w:t>
      </w:r>
    </w:p>
    <w:p w:rsidR="00221A42" w:rsidRPr="00000B04" w:rsidRDefault="00B24EE9" w:rsidP="00000B04">
      <w:pPr>
        <w:numPr>
          <w:ilvl w:val="1"/>
          <w:numId w:val="14"/>
        </w:numPr>
        <w:autoSpaceDE w:val="0"/>
        <w:autoSpaceDN w:val="0"/>
        <w:adjustRightInd w:val="0"/>
        <w:spacing w:line="480" w:lineRule="auto"/>
        <w:jc w:val="both"/>
        <w:rPr>
          <w:rFonts w:ascii="Times New Roman" w:hAnsi="Times New Roman"/>
          <w:color w:val="000000"/>
          <w:sz w:val="24"/>
          <w:szCs w:val="24"/>
        </w:rPr>
      </w:pPr>
      <w:r w:rsidRPr="00000B04">
        <w:rPr>
          <w:rFonts w:ascii="Times New Roman" w:hAnsi="Times New Roman"/>
          <w:color w:val="000000"/>
          <w:sz w:val="24"/>
          <w:szCs w:val="24"/>
        </w:rPr>
        <w:t>Promotion of knowledge of nutrition, human, and natural resource management (e.g., soils) can be a driver of SI;</w:t>
      </w:r>
    </w:p>
    <w:p w:rsidR="00B24EE9" w:rsidRPr="00000B04" w:rsidRDefault="00B24EE9" w:rsidP="00000B04">
      <w:pPr>
        <w:numPr>
          <w:ilvl w:val="1"/>
          <w:numId w:val="14"/>
        </w:numPr>
        <w:autoSpaceDE w:val="0"/>
        <w:autoSpaceDN w:val="0"/>
        <w:adjustRightInd w:val="0"/>
        <w:spacing w:line="480" w:lineRule="auto"/>
        <w:jc w:val="both"/>
        <w:rPr>
          <w:rFonts w:ascii="Times New Roman" w:hAnsi="Times New Roman"/>
          <w:color w:val="000000"/>
          <w:sz w:val="24"/>
          <w:szCs w:val="24"/>
        </w:rPr>
      </w:pPr>
      <w:r w:rsidRPr="00000B04">
        <w:rPr>
          <w:rFonts w:ascii="Times New Roman" w:hAnsi="Times New Roman"/>
          <w:color w:val="000000"/>
          <w:sz w:val="24"/>
          <w:szCs w:val="24"/>
        </w:rPr>
        <w:t>Market value chains can be strong drivers for SI.</w:t>
      </w:r>
    </w:p>
    <w:p w:rsidR="00741ADA" w:rsidRDefault="00741ADA" w:rsidP="00D654D5">
      <w:pPr>
        <w:spacing w:line="480" w:lineRule="auto"/>
        <w:jc w:val="both"/>
        <w:rPr>
          <w:rFonts w:ascii="Times New Roman" w:hAnsi="Times New Roman"/>
          <w:b/>
          <w:color w:val="000000"/>
          <w:sz w:val="28"/>
          <w:szCs w:val="24"/>
        </w:rPr>
      </w:pPr>
      <w:r>
        <w:rPr>
          <w:rFonts w:ascii="Times New Roman" w:hAnsi="Times New Roman"/>
          <w:b/>
          <w:color w:val="000000"/>
          <w:sz w:val="28"/>
          <w:szCs w:val="24"/>
        </w:rPr>
        <w:t>Concepts</w:t>
      </w:r>
    </w:p>
    <w:p w:rsidR="001B7CA6" w:rsidRPr="00F04D58" w:rsidRDefault="001B7CA6" w:rsidP="001B7CA6">
      <w:pPr>
        <w:autoSpaceDE w:val="0"/>
        <w:autoSpaceDN w:val="0"/>
        <w:adjustRightInd w:val="0"/>
        <w:spacing w:line="360" w:lineRule="auto"/>
        <w:jc w:val="both"/>
        <w:rPr>
          <w:rFonts w:ascii="Times New Roman" w:hAnsi="Times New Roman"/>
          <w:sz w:val="24"/>
          <w:szCs w:val="24"/>
        </w:rPr>
      </w:pPr>
      <w:r w:rsidRPr="00F04D58">
        <w:rPr>
          <w:rFonts w:ascii="Times New Roman" w:hAnsi="Times New Roman"/>
          <w:sz w:val="24"/>
          <w:szCs w:val="24"/>
        </w:rPr>
        <w:t>To improve research design at the farm</w:t>
      </w:r>
      <w:r>
        <w:rPr>
          <w:rFonts w:ascii="Times New Roman" w:hAnsi="Times New Roman"/>
          <w:sz w:val="24"/>
          <w:szCs w:val="24"/>
        </w:rPr>
        <w:t>/household</w:t>
      </w:r>
      <w:r w:rsidRPr="00F04D58">
        <w:rPr>
          <w:rFonts w:ascii="Times New Roman" w:hAnsi="Times New Roman"/>
          <w:sz w:val="24"/>
          <w:szCs w:val="24"/>
        </w:rPr>
        <w:t xml:space="preserve"> and community </w:t>
      </w:r>
      <w:commentRangeStart w:id="20"/>
      <w:r w:rsidRPr="00F04D58">
        <w:rPr>
          <w:rFonts w:ascii="Times New Roman" w:hAnsi="Times New Roman"/>
          <w:sz w:val="24"/>
          <w:szCs w:val="24"/>
        </w:rPr>
        <w:t>levels</w:t>
      </w:r>
      <w:commentRangeEnd w:id="20"/>
      <w:r w:rsidR="00962FB6">
        <w:rPr>
          <w:rStyle w:val="CommentReference"/>
        </w:rPr>
        <w:commentReference w:id="20"/>
      </w:r>
      <w:r w:rsidRPr="00F04D58">
        <w:rPr>
          <w:rFonts w:ascii="Times New Roman" w:hAnsi="Times New Roman"/>
          <w:sz w:val="24"/>
          <w:szCs w:val="24"/>
        </w:rPr>
        <w:t>, R4D need</w:t>
      </w:r>
      <w:r>
        <w:rPr>
          <w:rFonts w:ascii="Times New Roman" w:hAnsi="Times New Roman"/>
          <w:sz w:val="24"/>
          <w:szCs w:val="24"/>
        </w:rPr>
        <w:t>s to: (i) be participatory (co-learning and iterative); (ii) consider the diversity of livelihood strategies of households; (iii)</w:t>
      </w:r>
      <w:r w:rsidRPr="00F04D58">
        <w:rPr>
          <w:rFonts w:ascii="Times New Roman" w:hAnsi="Times New Roman"/>
          <w:sz w:val="24"/>
          <w:szCs w:val="24"/>
        </w:rPr>
        <w:t xml:space="preserve"> </w:t>
      </w:r>
      <w:r>
        <w:rPr>
          <w:rFonts w:ascii="Times New Roman" w:hAnsi="Times New Roman"/>
          <w:sz w:val="24"/>
          <w:szCs w:val="24"/>
        </w:rPr>
        <w:t xml:space="preserve">include commonly managed natural resources; and (iv) address the </w:t>
      </w:r>
      <w:commentRangeStart w:id="21"/>
      <w:r>
        <w:rPr>
          <w:rFonts w:ascii="Times New Roman" w:hAnsi="Times New Roman"/>
          <w:sz w:val="24"/>
          <w:szCs w:val="24"/>
        </w:rPr>
        <w:t>sustainability</w:t>
      </w:r>
      <w:commentRangeEnd w:id="21"/>
      <w:r w:rsidR="00347D2C">
        <w:rPr>
          <w:rStyle w:val="CommentReference"/>
        </w:rPr>
        <w:commentReference w:id="21"/>
      </w:r>
      <w:r>
        <w:rPr>
          <w:rFonts w:ascii="Times New Roman" w:hAnsi="Times New Roman"/>
          <w:sz w:val="24"/>
          <w:szCs w:val="24"/>
        </w:rPr>
        <w:t xml:space="preserve"> of the overall farm productivity</w:t>
      </w:r>
      <w:r w:rsidRPr="00F04D58">
        <w:rPr>
          <w:rFonts w:ascii="Times New Roman" w:hAnsi="Times New Roman"/>
          <w:sz w:val="24"/>
          <w:szCs w:val="24"/>
        </w:rPr>
        <w:t xml:space="preserve"> as well as </w:t>
      </w:r>
      <w:r>
        <w:rPr>
          <w:rFonts w:ascii="Times New Roman" w:hAnsi="Times New Roman"/>
          <w:sz w:val="24"/>
          <w:szCs w:val="24"/>
        </w:rPr>
        <w:t>reinforce the resilience of smallholder production systems.</w:t>
      </w:r>
    </w:p>
    <w:p w:rsidR="001B7CA6" w:rsidRPr="00F04D58" w:rsidRDefault="001B7CA6" w:rsidP="001B7CA6">
      <w:pPr>
        <w:autoSpaceDE w:val="0"/>
        <w:autoSpaceDN w:val="0"/>
        <w:adjustRightInd w:val="0"/>
        <w:spacing w:line="360" w:lineRule="auto"/>
        <w:jc w:val="both"/>
        <w:rPr>
          <w:rFonts w:ascii="Times New Roman" w:hAnsi="Times New Roman"/>
          <w:b/>
          <w:color w:val="808080"/>
          <w:sz w:val="24"/>
          <w:szCs w:val="24"/>
        </w:rPr>
      </w:pPr>
    </w:p>
    <w:p w:rsidR="001B7CA6" w:rsidRPr="00D016AD" w:rsidRDefault="001B7CA6" w:rsidP="001B7CA6">
      <w:pPr>
        <w:autoSpaceDE w:val="0"/>
        <w:autoSpaceDN w:val="0"/>
        <w:adjustRightInd w:val="0"/>
        <w:spacing w:line="360" w:lineRule="auto"/>
        <w:jc w:val="both"/>
        <w:rPr>
          <w:rFonts w:ascii="Times New Roman" w:hAnsi="Times New Roman"/>
          <w:b/>
          <w:i/>
          <w:color w:val="4F81BD"/>
          <w:sz w:val="24"/>
          <w:szCs w:val="24"/>
        </w:rPr>
      </w:pPr>
      <w:r w:rsidRPr="00D016AD">
        <w:rPr>
          <w:rFonts w:ascii="Times New Roman" w:hAnsi="Times New Roman"/>
          <w:b/>
          <w:i/>
          <w:color w:val="4F81BD"/>
          <w:sz w:val="24"/>
          <w:szCs w:val="24"/>
        </w:rPr>
        <w:t>Participation</w:t>
      </w:r>
    </w:p>
    <w:p w:rsidR="001B7CA6" w:rsidRPr="00F04D58" w:rsidRDefault="001B7CA6" w:rsidP="001B7CA6">
      <w:pPr>
        <w:autoSpaceDE w:val="0"/>
        <w:autoSpaceDN w:val="0"/>
        <w:adjustRightInd w:val="0"/>
        <w:spacing w:line="360" w:lineRule="auto"/>
        <w:jc w:val="both"/>
        <w:rPr>
          <w:rFonts w:ascii="Times New Roman" w:hAnsi="Times New Roman"/>
          <w:sz w:val="24"/>
          <w:szCs w:val="24"/>
        </w:rPr>
      </w:pPr>
      <w:r w:rsidRPr="00F04D58">
        <w:rPr>
          <w:rFonts w:ascii="Times New Roman" w:hAnsi="Times New Roman"/>
          <w:sz w:val="24"/>
          <w:szCs w:val="24"/>
        </w:rPr>
        <w:lastRenderedPageBreak/>
        <w:t xml:space="preserve">Participation is a fundamental process to better target and </w:t>
      </w:r>
      <w:r>
        <w:rPr>
          <w:rFonts w:ascii="Times New Roman" w:hAnsi="Times New Roman"/>
          <w:sz w:val="24"/>
          <w:szCs w:val="24"/>
        </w:rPr>
        <w:t xml:space="preserve">to </w:t>
      </w:r>
      <w:r w:rsidRPr="00F04D58">
        <w:rPr>
          <w:rFonts w:ascii="Times New Roman" w:hAnsi="Times New Roman"/>
          <w:sz w:val="24"/>
          <w:szCs w:val="24"/>
        </w:rPr>
        <w:t>adopt any intervention aiming at improving livelihoods and sustainability of farming systems. In R4D, we need to consider participation as:</w:t>
      </w:r>
    </w:p>
    <w:p w:rsidR="001B7CA6" w:rsidRPr="00487C84" w:rsidRDefault="001B7CA6" w:rsidP="001B7CA6">
      <w:pPr>
        <w:numPr>
          <w:ilvl w:val="0"/>
          <w:numId w:val="6"/>
        </w:numPr>
        <w:spacing w:line="360" w:lineRule="auto"/>
        <w:contextualSpacing/>
        <w:jc w:val="both"/>
        <w:rPr>
          <w:rFonts w:ascii="Times New Roman" w:hAnsi="Times New Roman"/>
          <w:sz w:val="24"/>
          <w:szCs w:val="24"/>
        </w:rPr>
      </w:pPr>
      <w:r w:rsidRPr="00487C84">
        <w:rPr>
          <w:rFonts w:ascii="Times New Roman" w:hAnsi="Times New Roman"/>
          <w:i/>
          <w:color w:val="4F81BD"/>
          <w:sz w:val="24"/>
          <w:szCs w:val="24"/>
        </w:rPr>
        <w:t>A capacity building process</w:t>
      </w:r>
      <w:r w:rsidRPr="00487C84">
        <w:rPr>
          <w:rFonts w:ascii="Times New Roman" w:hAnsi="Times New Roman"/>
          <w:color w:val="4F81BD"/>
          <w:sz w:val="24"/>
          <w:szCs w:val="24"/>
        </w:rPr>
        <w:t xml:space="preserve">: </w:t>
      </w:r>
      <w:r w:rsidRPr="00487C84">
        <w:rPr>
          <w:rFonts w:ascii="Times New Roman" w:hAnsi="Times New Roman"/>
          <w:sz w:val="24"/>
          <w:szCs w:val="24"/>
        </w:rPr>
        <w:t>farmers’ decisions and adoption of potential interventions. This means that participation requires improving capacity and a real engagement of stakeholders to identify, test and evaluate potential interventions and risks.</w:t>
      </w:r>
    </w:p>
    <w:p w:rsidR="001B7CA6" w:rsidRPr="00487C84" w:rsidRDefault="001B7CA6" w:rsidP="001B7CA6">
      <w:pPr>
        <w:numPr>
          <w:ilvl w:val="0"/>
          <w:numId w:val="6"/>
        </w:numPr>
        <w:spacing w:line="360" w:lineRule="auto"/>
        <w:contextualSpacing/>
        <w:jc w:val="both"/>
        <w:rPr>
          <w:rFonts w:ascii="Times New Roman" w:hAnsi="Times New Roman"/>
          <w:sz w:val="24"/>
          <w:szCs w:val="24"/>
        </w:rPr>
      </w:pPr>
      <w:r w:rsidRPr="00487C84">
        <w:rPr>
          <w:rFonts w:ascii="Times New Roman" w:hAnsi="Times New Roman"/>
          <w:i/>
          <w:color w:val="4F81BD"/>
          <w:sz w:val="24"/>
          <w:szCs w:val="24"/>
        </w:rPr>
        <w:t>A process to generate new knowledge</w:t>
      </w:r>
      <w:r w:rsidRPr="00487C84">
        <w:rPr>
          <w:rFonts w:ascii="Times New Roman" w:hAnsi="Times New Roman"/>
          <w:color w:val="4F81BD"/>
          <w:sz w:val="24"/>
          <w:szCs w:val="24"/>
        </w:rPr>
        <w:t xml:space="preserve">: </w:t>
      </w:r>
      <w:r w:rsidRPr="00487C84">
        <w:rPr>
          <w:rFonts w:ascii="Times New Roman" w:hAnsi="Times New Roman"/>
          <w:sz w:val="24"/>
          <w:szCs w:val="24"/>
        </w:rPr>
        <w:t xml:space="preserve">research becomes a process of learning by action </w:t>
      </w:r>
      <w:r w:rsidRPr="00487C84">
        <w:rPr>
          <w:rFonts w:ascii="Times New Roman" w:hAnsi="Times New Roman"/>
          <w:sz w:val="24"/>
          <w:szCs w:val="24"/>
        </w:rPr>
        <w:fldChar w:fldCharType="begin" w:fldLock="1"/>
      </w:r>
      <w:r w:rsidRPr="00487C84">
        <w:rPr>
          <w:rFonts w:ascii="Times New Roman" w:hAnsi="Times New Roman"/>
          <w:sz w:val="24"/>
          <w:szCs w:val="24"/>
        </w:rPr>
        <w:instrText xml:space="preserve">ADDIN Mendeley Citation{05daaaea-5570-4d27-baf0-4bc85107cab6} CSL_CITATION  { "citationItems" : [ { "id" : "ITEM-1", "itemData" : { "abstract" : "Members of the editorial board of Action Research responded to the question, `Why action research?' Based on their responses and the authors' own experiences as action researchers, this article examines common themes and commitments among action researchers as well as exploring areas of disagreement and important avenues for future exploration. We also use this opportunity to welcome readers of this new journal and to introduce them to members of the editorial board.", "author" : [ { "family" : "Brydon-Miller", "given" : "Mary" }, { "family" : "Greenwood", "given" : "Davydd" }, { "family" : "Maguire", "given" : "Patricia" } ], "container-title" : "Action Research", "id" : "ITEM-1", "issue" : "1", "issued" : { "date-parts" : [ [ "2003", "7", "1" ] ] }, "note" : "\u003cm:note\u003e10.1177/14767503030011002 \u003c/m:note\u003e", "page" : "9-28", "title" : "Why Action Research?", "type" : "article-journal", "volume" : "1" }, "uris" : [ "http://www.mendeley.com/documents/?uuid=05daaaea-5570-4d27-baf0-4bc85107cab6" ] } ], "mendeley" : { "previouslyFormattedCitation" : "(Brydon-Miller et al., 2003)" }, "properties" : { "noteIndex" : 0 }, "schema" : "https://github.com/citation-style-language/schema/raw/master/csl-citation.json" } </w:instrText>
      </w:r>
      <w:r w:rsidRPr="00487C84">
        <w:rPr>
          <w:rFonts w:ascii="Times New Roman" w:hAnsi="Times New Roman"/>
          <w:sz w:val="24"/>
          <w:szCs w:val="24"/>
        </w:rPr>
        <w:fldChar w:fldCharType="separate"/>
      </w:r>
      <w:r w:rsidRPr="00487C84">
        <w:rPr>
          <w:rFonts w:ascii="Times New Roman" w:hAnsi="Times New Roman"/>
          <w:noProof/>
          <w:sz w:val="24"/>
          <w:szCs w:val="24"/>
        </w:rPr>
        <w:t>(Brydon-Miller et al., 2003)</w:t>
      </w:r>
      <w:r w:rsidRPr="00487C84">
        <w:rPr>
          <w:rFonts w:ascii="Times New Roman" w:hAnsi="Times New Roman"/>
          <w:sz w:val="24"/>
          <w:szCs w:val="24"/>
        </w:rPr>
        <w:fldChar w:fldCharType="end"/>
      </w:r>
      <w:r w:rsidRPr="00487C84">
        <w:rPr>
          <w:rFonts w:ascii="Times New Roman" w:hAnsi="Times New Roman"/>
          <w:sz w:val="24"/>
          <w:szCs w:val="24"/>
        </w:rPr>
        <w:t xml:space="preserve"> with participants engaging in a co-learning and iterative process, bringing together knowledge of different participants (e.g. farmers, development, extension agents, policy-makers, researchers, etc.). Participation also needs to be flexible and adapt to changing biophysical and socio-economic context and needs. </w:t>
      </w:r>
    </w:p>
    <w:p w:rsidR="001B7CA6" w:rsidRPr="00E5053C" w:rsidRDefault="001B7CA6" w:rsidP="001B7CA6">
      <w:pPr>
        <w:numPr>
          <w:ilvl w:val="0"/>
          <w:numId w:val="6"/>
        </w:numPr>
        <w:spacing w:line="360" w:lineRule="auto"/>
        <w:contextualSpacing/>
        <w:jc w:val="both"/>
        <w:rPr>
          <w:rFonts w:ascii="Times New Roman" w:hAnsi="Times New Roman"/>
          <w:sz w:val="24"/>
          <w:szCs w:val="24"/>
        </w:rPr>
      </w:pPr>
      <w:r w:rsidRPr="00487C84">
        <w:rPr>
          <w:rFonts w:ascii="Times New Roman" w:hAnsi="Times New Roman"/>
          <w:i/>
          <w:color w:val="4F81BD"/>
          <w:sz w:val="24"/>
          <w:szCs w:val="24"/>
        </w:rPr>
        <w:t xml:space="preserve">A political </w:t>
      </w:r>
      <w:r>
        <w:rPr>
          <w:rFonts w:ascii="Times New Roman" w:hAnsi="Times New Roman"/>
          <w:i/>
          <w:color w:val="4F81BD"/>
          <w:sz w:val="24"/>
          <w:szCs w:val="24"/>
        </w:rPr>
        <w:t xml:space="preserve">and interactive </w:t>
      </w:r>
      <w:r w:rsidRPr="00487C84">
        <w:rPr>
          <w:rFonts w:ascii="Times New Roman" w:hAnsi="Times New Roman"/>
          <w:i/>
          <w:color w:val="4F81BD"/>
          <w:sz w:val="24"/>
          <w:szCs w:val="24"/>
        </w:rPr>
        <w:t>process</w:t>
      </w:r>
      <w:r w:rsidRPr="00487C84">
        <w:rPr>
          <w:rFonts w:ascii="Times New Roman" w:hAnsi="Times New Roman"/>
          <w:color w:val="4F81BD"/>
          <w:sz w:val="24"/>
          <w:szCs w:val="24"/>
        </w:rPr>
        <w:t>:</w:t>
      </w:r>
      <w:r w:rsidRPr="00487C84">
        <w:rPr>
          <w:rFonts w:ascii="Times New Roman" w:hAnsi="Times New Roman"/>
          <w:sz w:val="24"/>
          <w:szCs w:val="24"/>
        </w:rPr>
        <w:t xml:space="preserve"> participation often includes power relations among participants, facilitators and donors </w:t>
      </w:r>
      <w:r w:rsidRPr="00487C84">
        <w:rPr>
          <w:rFonts w:ascii="Times New Roman" w:hAnsi="Times New Roman"/>
          <w:sz w:val="24"/>
          <w:szCs w:val="24"/>
        </w:rPr>
        <w:fldChar w:fldCharType="begin" w:fldLock="1"/>
      </w:r>
      <w:r w:rsidRPr="00487C84">
        <w:rPr>
          <w:rFonts w:ascii="Times New Roman" w:hAnsi="Times New Roman"/>
          <w:sz w:val="24"/>
          <w:szCs w:val="24"/>
        </w:rPr>
        <w:instrText xml:space="preserve">ADDIN Mendeley Citation{baca6dba-3c8a-4c7d-bd33-f33f6d45ed23} CSL_CITATION  { "citationItems" : [ { "id" : "ITEM-1", "itemData" : { "author" : [ { "family" : "Cooke", "given" : "Bill" }, { "family" : "Kothari", "given" : "Uma" } ], "container-title" : "Participation: The New Tyranny?", "editor" : [ { "family" : "Cooke", "given" : "Bill" }, { "family" : "Kothari", "given" : "Uma" } ], "id" : "ITEM-1", "issued" : { "date-parts" : [ [ "2001" ] ] }, "page" : "1-15", "publisher" : "Zed Books Ltd", "publisher-place" : "London", "title" : "The Case of Participation as Tyranny", "type" : "chapter" }, "uris" : [ "http://www.mendeley.com/documents/?uuid=baca6dba-3c8a-4c7d-bd33-f33f6d45ed23" ] } ], "mendeley" : { "previouslyFormattedCitation" : "(Cooke and Kothari, 2001)" }, "properties" : { "noteIndex" : 0 }, "schema" : "https://github.com/citation-style-language/schema/raw/master/csl-citation.json" } </w:instrText>
      </w:r>
      <w:r w:rsidRPr="00487C84">
        <w:rPr>
          <w:rFonts w:ascii="Times New Roman" w:hAnsi="Times New Roman"/>
          <w:sz w:val="24"/>
          <w:szCs w:val="24"/>
        </w:rPr>
        <w:fldChar w:fldCharType="separate"/>
      </w:r>
      <w:r w:rsidRPr="00487C84">
        <w:rPr>
          <w:rFonts w:ascii="Times New Roman" w:hAnsi="Times New Roman"/>
          <w:noProof/>
          <w:sz w:val="24"/>
          <w:szCs w:val="24"/>
        </w:rPr>
        <w:t>(Cooke and Kothari, 2001)</w:t>
      </w:r>
      <w:r w:rsidRPr="00487C84">
        <w:rPr>
          <w:rFonts w:ascii="Times New Roman" w:hAnsi="Times New Roman"/>
          <w:sz w:val="24"/>
          <w:szCs w:val="24"/>
        </w:rPr>
        <w:fldChar w:fldCharType="end"/>
      </w:r>
      <w:r w:rsidRPr="00487C84">
        <w:rPr>
          <w:rFonts w:ascii="Times New Roman" w:hAnsi="Times New Roman"/>
          <w:sz w:val="24"/>
          <w:szCs w:val="24"/>
        </w:rPr>
        <w:t>. Specifically, interventions dealing with comm</w:t>
      </w:r>
      <w:r>
        <w:rPr>
          <w:rFonts w:ascii="Times New Roman" w:hAnsi="Times New Roman"/>
          <w:sz w:val="24"/>
          <w:szCs w:val="24"/>
        </w:rPr>
        <w:t>only shared</w:t>
      </w:r>
      <w:r w:rsidRPr="00487C84">
        <w:rPr>
          <w:rFonts w:ascii="Times New Roman" w:hAnsi="Times New Roman"/>
          <w:sz w:val="24"/>
          <w:szCs w:val="24"/>
        </w:rPr>
        <w:t xml:space="preserve"> resources can potentially </w:t>
      </w:r>
      <w:r>
        <w:rPr>
          <w:rFonts w:ascii="Times New Roman" w:hAnsi="Times New Roman"/>
          <w:sz w:val="24"/>
          <w:szCs w:val="24"/>
        </w:rPr>
        <w:t xml:space="preserve">generate acute competing claims on these resources, with the poor being most vulnerable to adverse outcomes of such competition. For example, land and water bound resources not merely constitute different – and often conflicting – productive values, but often also represent distinct social-cultural and political values. </w:t>
      </w:r>
      <w:r w:rsidRPr="00E5053C">
        <w:rPr>
          <w:rFonts w:ascii="Times New Roman" w:hAnsi="Times New Roman"/>
          <w:sz w:val="24"/>
          <w:szCs w:val="24"/>
        </w:rPr>
        <w:t xml:space="preserve">Communication and negotiation are relevant processes to develop more equitable, management options that reduce rural poverty to sustainably use of natural resources and the resolution of conflicts over them. </w:t>
      </w:r>
    </w:p>
    <w:p w:rsidR="001B7CA6" w:rsidRDefault="001B7CA6" w:rsidP="001B7CA6">
      <w:pPr>
        <w:spacing w:line="360" w:lineRule="auto"/>
        <w:ind w:left="1080"/>
        <w:contextualSpacing/>
        <w:jc w:val="both"/>
        <w:rPr>
          <w:rFonts w:ascii="Times New Roman" w:hAnsi="Times New Roman"/>
          <w:sz w:val="24"/>
          <w:szCs w:val="24"/>
        </w:rPr>
      </w:pPr>
    </w:p>
    <w:p w:rsidR="001B7CA6" w:rsidRPr="000E1CE7" w:rsidRDefault="001B7CA6" w:rsidP="001B7CA6">
      <w:pPr>
        <w:autoSpaceDE w:val="0"/>
        <w:autoSpaceDN w:val="0"/>
        <w:adjustRightInd w:val="0"/>
        <w:spacing w:line="360" w:lineRule="auto"/>
        <w:jc w:val="both"/>
        <w:rPr>
          <w:rFonts w:ascii="Times New Roman" w:hAnsi="Times New Roman"/>
          <w:b/>
          <w:i/>
          <w:color w:val="4F81BD"/>
          <w:sz w:val="24"/>
          <w:szCs w:val="24"/>
        </w:rPr>
      </w:pPr>
      <w:r w:rsidRPr="000E1CE7">
        <w:rPr>
          <w:rFonts w:ascii="Times New Roman" w:hAnsi="Times New Roman"/>
          <w:b/>
          <w:i/>
          <w:color w:val="4F81BD"/>
          <w:sz w:val="24"/>
          <w:szCs w:val="24"/>
        </w:rPr>
        <w:t>Livelihoods</w:t>
      </w:r>
    </w:p>
    <w:p w:rsidR="001B7CA6" w:rsidRPr="003F06CD" w:rsidRDefault="001B7CA6" w:rsidP="001B7CA6">
      <w:pPr>
        <w:autoSpaceDE w:val="0"/>
        <w:autoSpaceDN w:val="0"/>
        <w:adjustRightInd w:val="0"/>
        <w:spacing w:line="360" w:lineRule="auto"/>
        <w:jc w:val="both"/>
        <w:rPr>
          <w:rFonts w:ascii="Times New Roman" w:hAnsi="Times New Roman"/>
          <w:sz w:val="24"/>
          <w:szCs w:val="24"/>
        </w:rPr>
      </w:pPr>
      <w:r w:rsidRPr="000D6DA2">
        <w:rPr>
          <w:rFonts w:ascii="Times New Roman" w:hAnsi="Times New Roman"/>
          <w:sz w:val="24"/>
          <w:szCs w:val="24"/>
        </w:rPr>
        <w:t>‘Being focused on understanding complex local realities, livelihood approaches are an ideal entry point for participatory approaches to inquiry, with negotiated learning between local people and outsiders’ (Scoones, 2009).</w:t>
      </w:r>
      <w:r>
        <w:rPr>
          <w:rFonts w:ascii="Times New Roman" w:hAnsi="Times New Roman"/>
          <w:color w:val="4F81BD"/>
          <w:sz w:val="24"/>
          <w:szCs w:val="24"/>
        </w:rPr>
        <w:t xml:space="preserve"> </w:t>
      </w:r>
      <w:r w:rsidRPr="003F06CD">
        <w:rPr>
          <w:rFonts w:ascii="Times New Roman" w:hAnsi="Times New Roman"/>
          <w:sz w:val="24"/>
          <w:szCs w:val="24"/>
        </w:rPr>
        <w:t xml:space="preserve">Agricultural intensification includes either an increasing or using more efficiently capital, labour and other resources, including crop-livestock integration. </w:t>
      </w:r>
      <w:r>
        <w:rPr>
          <w:rFonts w:ascii="Times New Roman" w:hAnsi="Times New Roman"/>
          <w:sz w:val="24"/>
          <w:szCs w:val="24"/>
        </w:rPr>
        <w:t xml:space="preserve">Furthermore, diversity in livelihoods results from differences in resource endowment and how people apply these resources in pursuance of a living. </w:t>
      </w:r>
      <w:r w:rsidRPr="003F06CD">
        <w:rPr>
          <w:rFonts w:ascii="Times New Roman" w:hAnsi="Times New Roman"/>
          <w:sz w:val="24"/>
          <w:szCs w:val="24"/>
        </w:rPr>
        <w:t>A relevant approach to conceptualise R4D in agricultural intensification is livelihoods. Spe</w:t>
      </w:r>
      <w:r>
        <w:rPr>
          <w:rFonts w:ascii="Times New Roman" w:hAnsi="Times New Roman"/>
          <w:sz w:val="24"/>
          <w:szCs w:val="24"/>
        </w:rPr>
        <w:t>cifically, we need to consider:</w:t>
      </w:r>
    </w:p>
    <w:p w:rsidR="001B7CA6" w:rsidRDefault="001B7CA6" w:rsidP="001B7CA6">
      <w:pPr>
        <w:numPr>
          <w:ilvl w:val="0"/>
          <w:numId w:val="6"/>
        </w:numPr>
        <w:autoSpaceDE w:val="0"/>
        <w:autoSpaceDN w:val="0"/>
        <w:adjustRightInd w:val="0"/>
        <w:spacing w:line="360" w:lineRule="auto"/>
        <w:contextualSpacing/>
        <w:jc w:val="both"/>
        <w:rPr>
          <w:rFonts w:ascii="Times New Roman" w:hAnsi="Times New Roman"/>
          <w:sz w:val="24"/>
          <w:szCs w:val="24"/>
        </w:rPr>
      </w:pPr>
      <w:r w:rsidRPr="00D01AAD">
        <w:rPr>
          <w:rFonts w:ascii="Times New Roman" w:hAnsi="Times New Roman"/>
          <w:i/>
          <w:color w:val="4F81BD"/>
          <w:sz w:val="24"/>
          <w:szCs w:val="24"/>
        </w:rPr>
        <w:lastRenderedPageBreak/>
        <w:t>Livelihood strategies</w:t>
      </w:r>
      <w:r w:rsidRPr="00D01AAD">
        <w:rPr>
          <w:rFonts w:ascii="Times New Roman" w:hAnsi="Times New Roman"/>
          <w:color w:val="4F81BD"/>
          <w:sz w:val="24"/>
          <w:szCs w:val="24"/>
        </w:rPr>
        <w:t xml:space="preserve">: </w:t>
      </w:r>
      <w:r w:rsidRPr="00D01AAD">
        <w:rPr>
          <w:rFonts w:ascii="Times New Roman" w:hAnsi="Times New Roman"/>
          <w:sz w:val="24"/>
          <w:szCs w:val="24"/>
        </w:rPr>
        <w:t>Given the specific aim of the Africa RISING project, farming systems can be considered in the light of five possible broad household strategies from poverty and hunger. These include: (i) intensification of production; (ii) diversification of agricultural productivities for increased output value; (iii) increased farm size; (iv) expansion in off-farm income; (v) and complete step out of agriculture. I</w:t>
      </w:r>
      <w:r w:rsidRPr="00D01AAD">
        <w:rPr>
          <w:rFonts w:ascii="Times New Roman" w:hAnsi="Times New Roman"/>
          <w:b/>
          <w:sz w:val="24"/>
          <w:szCs w:val="24"/>
        </w:rPr>
        <w:t>ntensification</w:t>
      </w:r>
      <w:r w:rsidRPr="00D01AAD">
        <w:rPr>
          <w:rFonts w:ascii="Times New Roman" w:hAnsi="Times New Roman"/>
          <w:sz w:val="24"/>
          <w:szCs w:val="24"/>
        </w:rPr>
        <w:t xml:space="preserve"> is just one of the</w:t>
      </w:r>
      <w:r>
        <w:rPr>
          <w:rFonts w:ascii="Times New Roman" w:hAnsi="Times New Roman"/>
          <w:sz w:val="24"/>
          <w:szCs w:val="24"/>
        </w:rPr>
        <w:t>se five</w:t>
      </w:r>
      <w:r w:rsidRPr="00D01AAD">
        <w:rPr>
          <w:rFonts w:ascii="Times New Roman" w:hAnsi="Times New Roman"/>
          <w:sz w:val="24"/>
          <w:szCs w:val="24"/>
        </w:rPr>
        <w:t xml:space="preserve"> major </w:t>
      </w:r>
      <w:r w:rsidRPr="00D01AAD">
        <w:rPr>
          <w:rFonts w:ascii="Times New Roman" w:hAnsi="Times New Roman"/>
          <w:b/>
          <w:sz w:val="24"/>
          <w:szCs w:val="24"/>
        </w:rPr>
        <w:t>livelihood strategies</w:t>
      </w:r>
      <w:r w:rsidRPr="00D01AAD">
        <w:rPr>
          <w:rFonts w:ascii="Times New Roman" w:hAnsi="Times New Roman"/>
          <w:sz w:val="24"/>
          <w:szCs w:val="24"/>
        </w:rPr>
        <w:t xml:space="preserve"> </w:t>
      </w:r>
      <w:r>
        <w:rPr>
          <w:rFonts w:ascii="Times New Roman" w:hAnsi="Times New Roman"/>
          <w:sz w:val="24"/>
          <w:szCs w:val="24"/>
        </w:rPr>
        <w:t xml:space="preserve">rural households </w:t>
      </w:r>
      <w:r w:rsidRPr="00D01AAD">
        <w:rPr>
          <w:rFonts w:ascii="Times New Roman" w:hAnsi="Times New Roman"/>
          <w:sz w:val="24"/>
          <w:szCs w:val="24"/>
        </w:rPr>
        <w:t xml:space="preserve">can </w:t>
      </w:r>
      <w:r>
        <w:rPr>
          <w:rFonts w:ascii="Times New Roman" w:hAnsi="Times New Roman"/>
          <w:sz w:val="24"/>
          <w:szCs w:val="24"/>
        </w:rPr>
        <w:t xml:space="preserve">make </w:t>
      </w:r>
      <w:r w:rsidRPr="00D01AAD">
        <w:rPr>
          <w:rFonts w:ascii="Times New Roman" w:hAnsi="Times New Roman"/>
          <w:sz w:val="24"/>
          <w:szCs w:val="24"/>
        </w:rPr>
        <w:t xml:space="preserve">a means of living (Figure 1). Although Africa RISING focuses on intensification, </w:t>
      </w:r>
      <w:r w:rsidRPr="00D01AAD">
        <w:rPr>
          <w:rFonts w:ascii="Times New Roman" w:hAnsi="Times New Roman"/>
          <w:b/>
          <w:sz w:val="24"/>
          <w:szCs w:val="24"/>
        </w:rPr>
        <w:t>extensification</w:t>
      </w:r>
      <w:r w:rsidRPr="008666F1">
        <w:rPr>
          <w:rFonts w:ascii="Times New Roman" w:hAnsi="Times New Roman"/>
          <w:sz w:val="24"/>
          <w:szCs w:val="24"/>
        </w:rPr>
        <w:t xml:space="preserve">, </w:t>
      </w:r>
      <w:r w:rsidRPr="00D01AAD">
        <w:rPr>
          <w:rFonts w:ascii="Times New Roman" w:hAnsi="Times New Roman"/>
          <w:b/>
          <w:sz w:val="24"/>
          <w:szCs w:val="24"/>
        </w:rPr>
        <w:t>diversification</w:t>
      </w:r>
      <w:r w:rsidRPr="008666F1">
        <w:rPr>
          <w:rFonts w:ascii="Times New Roman" w:hAnsi="Times New Roman"/>
          <w:sz w:val="24"/>
          <w:szCs w:val="24"/>
        </w:rPr>
        <w:t>,</w:t>
      </w:r>
      <w:r w:rsidRPr="00D01AAD">
        <w:rPr>
          <w:rFonts w:ascii="Times New Roman" w:hAnsi="Times New Roman"/>
          <w:sz w:val="24"/>
          <w:szCs w:val="24"/>
        </w:rPr>
        <w:t xml:space="preserve"> and </w:t>
      </w:r>
      <w:r w:rsidRPr="00D01AAD">
        <w:rPr>
          <w:rFonts w:ascii="Times New Roman" w:hAnsi="Times New Roman"/>
          <w:b/>
          <w:sz w:val="24"/>
          <w:szCs w:val="24"/>
        </w:rPr>
        <w:t>migration</w:t>
      </w:r>
      <w:r w:rsidRPr="00D01AAD">
        <w:rPr>
          <w:rFonts w:ascii="Times New Roman" w:hAnsi="Times New Roman"/>
          <w:sz w:val="24"/>
          <w:szCs w:val="24"/>
        </w:rPr>
        <w:t xml:space="preserve"> need also to be considered when the conditions are adequate as these strategies can influence the overall livelihood and options for intensification. This concept can be used to enhance our understanding of heterogeneous rural li</w:t>
      </w:r>
      <w:r>
        <w:rPr>
          <w:rFonts w:ascii="Times New Roman" w:hAnsi="Times New Roman"/>
          <w:sz w:val="24"/>
          <w:szCs w:val="24"/>
        </w:rPr>
        <w:t>velihoods at pilot study sites. The identification of key rural livelihood types for specific household groups can help identify pathways out of poverty and hence address the issue of system resilience.</w:t>
      </w:r>
    </w:p>
    <w:p w:rsidR="001B7CA6" w:rsidRPr="003F06CD" w:rsidRDefault="001B7CA6" w:rsidP="001B7CA6">
      <w:pPr>
        <w:numPr>
          <w:ilvl w:val="0"/>
          <w:numId w:val="6"/>
        </w:numPr>
        <w:autoSpaceDE w:val="0"/>
        <w:autoSpaceDN w:val="0"/>
        <w:adjustRightInd w:val="0"/>
        <w:spacing w:line="360" w:lineRule="auto"/>
        <w:contextualSpacing/>
        <w:jc w:val="both"/>
        <w:rPr>
          <w:rFonts w:ascii="Times New Roman" w:hAnsi="Times New Roman"/>
          <w:sz w:val="24"/>
          <w:szCs w:val="24"/>
        </w:rPr>
      </w:pPr>
      <w:r w:rsidRPr="003F06CD">
        <w:rPr>
          <w:rFonts w:ascii="Times New Roman" w:hAnsi="Times New Roman"/>
          <w:i/>
          <w:color w:val="4F81BD"/>
          <w:sz w:val="24"/>
          <w:szCs w:val="24"/>
        </w:rPr>
        <w:t>Drivers and resources</w:t>
      </w:r>
      <w:r w:rsidRPr="003F06CD">
        <w:rPr>
          <w:rFonts w:ascii="Times New Roman" w:hAnsi="Times New Roman"/>
          <w:sz w:val="24"/>
          <w:szCs w:val="24"/>
        </w:rPr>
        <w:t xml:space="preserve">: biophysical and socio-economic </w:t>
      </w:r>
      <w:r w:rsidRPr="003F06CD">
        <w:rPr>
          <w:rFonts w:ascii="Times New Roman" w:hAnsi="Times New Roman"/>
          <w:b/>
          <w:sz w:val="24"/>
          <w:szCs w:val="24"/>
        </w:rPr>
        <w:t>drivers</w:t>
      </w:r>
      <w:r w:rsidRPr="003F06CD">
        <w:rPr>
          <w:rFonts w:ascii="Times New Roman" w:hAnsi="Times New Roman"/>
          <w:sz w:val="24"/>
          <w:szCs w:val="24"/>
        </w:rPr>
        <w:t xml:space="preserve"> of farming systems largely influence institutions, major livelihood resources</w:t>
      </w:r>
      <w:r>
        <w:rPr>
          <w:rFonts w:ascii="Times New Roman" w:hAnsi="Times New Roman"/>
          <w:sz w:val="24"/>
          <w:szCs w:val="24"/>
        </w:rPr>
        <w:t>,</w:t>
      </w:r>
      <w:r w:rsidRPr="003F06CD">
        <w:rPr>
          <w:rFonts w:ascii="Times New Roman" w:hAnsi="Times New Roman"/>
          <w:sz w:val="24"/>
          <w:szCs w:val="24"/>
        </w:rPr>
        <w:t xml:space="preserve"> and promising interventions for a given rural region and farming system. Livelihood </w:t>
      </w:r>
      <w:r w:rsidRPr="003F06CD">
        <w:rPr>
          <w:rFonts w:ascii="Times New Roman" w:hAnsi="Times New Roman"/>
          <w:b/>
          <w:sz w:val="24"/>
          <w:szCs w:val="24"/>
        </w:rPr>
        <w:t>resources</w:t>
      </w:r>
      <w:r w:rsidRPr="003F06CD">
        <w:rPr>
          <w:rFonts w:ascii="Times New Roman" w:hAnsi="Times New Roman"/>
          <w:sz w:val="24"/>
          <w:szCs w:val="24"/>
        </w:rPr>
        <w:t xml:space="preserve"> can be classified as natural, economic, human and social capitals. These capitals define the ability of farmers to </w:t>
      </w:r>
      <w:r>
        <w:rPr>
          <w:rFonts w:ascii="Times New Roman" w:hAnsi="Times New Roman"/>
          <w:sz w:val="24"/>
          <w:szCs w:val="24"/>
        </w:rPr>
        <w:t>opt for</w:t>
      </w:r>
      <w:r w:rsidRPr="003F06CD">
        <w:rPr>
          <w:rFonts w:ascii="Times New Roman" w:hAnsi="Times New Roman"/>
          <w:sz w:val="24"/>
          <w:szCs w:val="24"/>
        </w:rPr>
        <w:t xml:space="preserve"> </w:t>
      </w:r>
      <w:r>
        <w:rPr>
          <w:rFonts w:ascii="Times New Roman" w:hAnsi="Times New Roman"/>
          <w:sz w:val="24"/>
          <w:szCs w:val="24"/>
        </w:rPr>
        <w:t>a certain livelihood strategy, influencing the decision-making of household production orientation.</w:t>
      </w:r>
    </w:p>
    <w:p w:rsidR="001B7CA6" w:rsidRDefault="001B7CA6" w:rsidP="001B7CA6">
      <w:pPr>
        <w:numPr>
          <w:ilvl w:val="0"/>
          <w:numId w:val="6"/>
        </w:numPr>
        <w:autoSpaceDE w:val="0"/>
        <w:autoSpaceDN w:val="0"/>
        <w:adjustRightInd w:val="0"/>
        <w:spacing w:line="360" w:lineRule="auto"/>
        <w:contextualSpacing/>
        <w:jc w:val="both"/>
        <w:rPr>
          <w:rFonts w:ascii="Times New Roman" w:hAnsi="Times New Roman"/>
          <w:sz w:val="24"/>
          <w:szCs w:val="24"/>
        </w:rPr>
      </w:pPr>
      <w:r w:rsidRPr="003F06CD">
        <w:rPr>
          <w:rFonts w:ascii="Times New Roman" w:hAnsi="Times New Roman"/>
          <w:i/>
          <w:color w:val="4F81BD"/>
          <w:sz w:val="24"/>
          <w:szCs w:val="24"/>
        </w:rPr>
        <w:t>Diversity</w:t>
      </w:r>
      <w:r w:rsidRPr="003F06CD">
        <w:rPr>
          <w:rFonts w:ascii="Times New Roman" w:hAnsi="Times New Roman"/>
          <w:sz w:val="24"/>
          <w:szCs w:val="24"/>
        </w:rPr>
        <w:t>: farmers or other stakeholders are neither a homogenous group of actors nor share the same goals or livelihood resources. This diversity has implications not only to set up discussions and R4D process (e.g. dominance or passiveness and equity), but also to better target options (e.g.</w:t>
      </w:r>
      <w:r>
        <w:rPr>
          <w:rFonts w:ascii="Times New Roman" w:hAnsi="Times New Roman"/>
          <w:sz w:val="24"/>
          <w:szCs w:val="24"/>
        </w:rPr>
        <w:t>,</w:t>
      </w:r>
      <w:r w:rsidRPr="003F06CD">
        <w:rPr>
          <w:rFonts w:ascii="Times New Roman" w:hAnsi="Times New Roman"/>
          <w:sz w:val="24"/>
          <w:szCs w:val="24"/>
        </w:rPr>
        <w:t xml:space="preserve"> different challenges and options to different farming systems). At the same time, potential gender imbalances can restrict women’s access to key resources such as land and capital increasing vulnerability. This explicitly requires including diversity within and between farming systems.</w:t>
      </w:r>
    </w:p>
    <w:p w:rsidR="004131DB" w:rsidRDefault="004131DB" w:rsidP="004131DB">
      <w:pPr>
        <w:autoSpaceDE w:val="0"/>
        <w:autoSpaceDN w:val="0"/>
        <w:adjustRightInd w:val="0"/>
        <w:spacing w:line="360" w:lineRule="auto"/>
        <w:contextualSpacing/>
        <w:jc w:val="both"/>
        <w:rPr>
          <w:rFonts w:ascii="Times New Roman" w:hAnsi="Times New Roman"/>
          <w:sz w:val="24"/>
          <w:szCs w:val="24"/>
        </w:rPr>
      </w:pPr>
    </w:p>
    <w:p w:rsidR="004131DB" w:rsidRDefault="004131DB" w:rsidP="004131DB">
      <w:pPr>
        <w:autoSpaceDE w:val="0"/>
        <w:autoSpaceDN w:val="0"/>
        <w:adjustRightInd w:val="0"/>
        <w:spacing w:line="360" w:lineRule="auto"/>
        <w:contextualSpacing/>
        <w:jc w:val="both"/>
        <w:rPr>
          <w:rFonts w:ascii="Times New Roman" w:hAnsi="Times New Roman"/>
          <w:sz w:val="24"/>
          <w:szCs w:val="24"/>
        </w:rPr>
      </w:pPr>
    </w:p>
    <w:p w:rsidR="004131DB" w:rsidRDefault="004131DB" w:rsidP="004131DB">
      <w:pPr>
        <w:autoSpaceDE w:val="0"/>
        <w:autoSpaceDN w:val="0"/>
        <w:adjustRightInd w:val="0"/>
        <w:spacing w:line="360" w:lineRule="auto"/>
        <w:contextualSpacing/>
        <w:jc w:val="both"/>
        <w:rPr>
          <w:rFonts w:ascii="Times New Roman" w:hAnsi="Times New Roman"/>
          <w:sz w:val="24"/>
          <w:szCs w:val="24"/>
        </w:rPr>
      </w:pPr>
    </w:p>
    <w:p w:rsidR="004131DB" w:rsidRDefault="004131DB" w:rsidP="004131DB">
      <w:pPr>
        <w:autoSpaceDE w:val="0"/>
        <w:autoSpaceDN w:val="0"/>
        <w:adjustRightInd w:val="0"/>
        <w:spacing w:line="360" w:lineRule="auto"/>
        <w:contextualSpacing/>
        <w:jc w:val="both"/>
        <w:rPr>
          <w:rFonts w:ascii="Times New Roman" w:hAnsi="Times New Roman"/>
          <w:sz w:val="24"/>
          <w:szCs w:val="24"/>
        </w:rPr>
      </w:pPr>
    </w:p>
    <w:p w:rsidR="004131DB" w:rsidRDefault="004131DB" w:rsidP="004131DB">
      <w:pPr>
        <w:autoSpaceDE w:val="0"/>
        <w:autoSpaceDN w:val="0"/>
        <w:adjustRightInd w:val="0"/>
        <w:spacing w:line="360" w:lineRule="auto"/>
        <w:contextualSpacing/>
        <w:jc w:val="both"/>
        <w:rPr>
          <w:rFonts w:ascii="Times New Roman" w:hAnsi="Times New Roman"/>
          <w:sz w:val="24"/>
          <w:szCs w:val="24"/>
        </w:rPr>
      </w:pPr>
    </w:p>
    <w:p w:rsidR="004131DB" w:rsidRDefault="004131DB" w:rsidP="004131DB">
      <w:pPr>
        <w:autoSpaceDE w:val="0"/>
        <w:autoSpaceDN w:val="0"/>
        <w:adjustRightInd w:val="0"/>
        <w:spacing w:line="360" w:lineRule="auto"/>
        <w:contextualSpacing/>
        <w:jc w:val="both"/>
        <w:rPr>
          <w:rFonts w:ascii="Times New Roman" w:hAnsi="Times New Roman"/>
          <w:sz w:val="24"/>
          <w:szCs w:val="24"/>
        </w:rPr>
      </w:pPr>
    </w:p>
    <w:p w:rsidR="001B7CA6" w:rsidRPr="0010627B" w:rsidRDefault="004131DB" w:rsidP="001B7CA6">
      <w:pPr>
        <w:autoSpaceDE w:val="0"/>
        <w:autoSpaceDN w:val="0"/>
        <w:adjustRightInd w:val="0"/>
        <w:spacing w:line="360" w:lineRule="auto"/>
        <w:ind w:left="720"/>
        <w:contextualSpacing/>
        <w:jc w:val="both"/>
        <w:rPr>
          <w:rFonts w:ascii="Times New Roman" w:hAnsi="Times New Roman"/>
          <w:sz w:val="24"/>
          <w:szCs w:val="24"/>
        </w:rPr>
      </w:pPr>
      <w:r>
        <w:rPr>
          <w:rFonts w:ascii="Times New Roman" w:hAnsi="Times New Roman"/>
          <w:i/>
          <w:noProof/>
          <w:color w:val="4F81BD"/>
          <w:sz w:val="24"/>
          <w:szCs w:val="24"/>
          <w:lang w:eastAsia="en-GB"/>
        </w:rPr>
        <w:lastRenderedPageBreak/>
        <mc:AlternateContent>
          <mc:Choice Requires="wpg">
            <w:drawing>
              <wp:anchor distT="0" distB="0" distL="114300" distR="114300" simplePos="0" relativeHeight="251672576" behindDoc="0" locked="0" layoutInCell="1" allowOverlap="1">
                <wp:simplePos x="0" y="0"/>
                <wp:positionH relativeFrom="column">
                  <wp:posOffset>1296035</wp:posOffset>
                </wp:positionH>
                <wp:positionV relativeFrom="paragraph">
                  <wp:posOffset>-86360</wp:posOffset>
                </wp:positionV>
                <wp:extent cx="3159125" cy="1303020"/>
                <wp:effectExtent l="635" t="0" r="2540" b="2540"/>
                <wp:wrapNone/>
                <wp:docPr id="26"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9125" cy="1303020"/>
                          <a:chOff x="3481" y="6808"/>
                          <a:chExt cx="4975" cy="2052"/>
                        </a:xfrm>
                      </wpg:grpSpPr>
                      <wps:wsp>
                        <wps:cNvPr id="27" name="AutoShape 61"/>
                        <wps:cNvSpPr>
                          <a:spLocks noChangeAspect="1" noChangeArrowheads="1"/>
                        </wps:cNvSpPr>
                        <wps:spPr bwMode="auto">
                          <a:xfrm>
                            <a:off x="3481" y="6808"/>
                            <a:ext cx="4975" cy="205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ounded Rectangle 15"/>
                        <wps:cNvSpPr>
                          <a:spLocks noChangeArrowheads="1"/>
                        </wps:cNvSpPr>
                        <wps:spPr bwMode="auto">
                          <a:xfrm>
                            <a:off x="5438" y="7732"/>
                            <a:ext cx="1248" cy="233"/>
                          </a:xfrm>
                          <a:prstGeom prst="roundRect">
                            <a:avLst>
                              <a:gd name="adj" fmla="val 16667"/>
                            </a:avLst>
                          </a:prstGeom>
                          <a:solidFill>
                            <a:srgbClr val="A5A5A5"/>
                          </a:solidFill>
                          <a:ln>
                            <a:noFill/>
                          </a:ln>
                          <a:extLst>
                            <a:ext uri="{91240B29-F687-4F45-9708-019B960494DF}">
                              <a14:hiddenLine xmlns:a14="http://schemas.microsoft.com/office/drawing/2010/main" w="25400">
                                <a:solidFill>
                                  <a:srgbClr val="000000"/>
                                </a:solidFill>
                                <a:round/>
                                <a:headEnd/>
                                <a:tailEnd/>
                              </a14:hiddenLine>
                            </a:ext>
                          </a:extLst>
                        </wps:spPr>
                        <wps:bodyPr rot="0" vert="horz" wrap="square" lIns="91440" tIns="45720" rIns="91440" bIns="45720" anchor="ctr" anchorCtr="0" upright="1">
                          <a:noAutofit/>
                        </wps:bodyPr>
                      </wps:wsp>
                      <wps:wsp>
                        <wps:cNvPr id="29" name="Rounded Rectangle 26"/>
                        <wps:cNvSpPr>
                          <a:spLocks noChangeArrowheads="1"/>
                        </wps:cNvSpPr>
                        <wps:spPr bwMode="auto">
                          <a:xfrm>
                            <a:off x="6924" y="7373"/>
                            <a:ext cx="1403" cy="949"/>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0" name="Rounded Rectangle 12"/>
                        <wps:cNvSpPr>
                          <a:spLocks noChangeArrowheads="1"/>
                        </wps:cNvSpPr>
                        <wps:spPr bwMode="auto">
                          <a:xfrm>
                            <a:off x="5372" y="6914"/>
                            <a:ext cx="1397" cy="1822"/>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1" name="Text Box 2"/>
                        <wps:cNvSpPr txBox="1">
                          <a:spLocks noChangeArrowheads="1"/>
                        </wps:cNvSpPr>
                        <wps:spPr bwMode="auto">
                          <a:xfrm>
                            <a:off x="5308" y="7700"/>
                            <a:ext cx="1531"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BB7A4C" w:rsidRDefault="00031311" w:rsidP="001B7CA6">
                              <w:pPr>
                                <w:pStyle w:val="NormalWeb"/>
                                <w:spacing w:before="0" w:beforeAutospacing="0" w:after="0" w:afterAutospacing="0"/>
                                <w:jc w:val="center"/>
                                <w:rPr>
                                  <w:rFonts w:ascii="Book Antiqua" w:eastAsia="Times New Roman" w:hAnsi="Book Antiqua"/>
                                  <w:color w:val="FFFFFF"/>
                                  <w:sz w:val="18"/>
                                  <w:szCs w:val="18"/>
                                </w:rPr>
                              </w:pPr>
                              <w:r w:rsidRPr="00BB7A4C">
                                <w:rPr>
                                  <w:rFonts w:ascii="Book Antiqua" w:eastAsia="Times New Roman" w:hAnsi="Book Antiqua"/>
                                  <w:color w:val="FFFFFF"/>
                                  <w:sz w:val="18"/>
                                  <w:szCs w:val="18"/>
                                </w:rPr>
                                <w:t>Intensification</w:t>
                              </w:r>
                            </w:p>
                            <w:p w:rsidR="00031311" w:rsidRDefault="00031311" w:rsidP="001B7CA6">
                              <w:pPr>
                                <w:pStyle w:val="NormalWeb"/>
                                <w:spacing w:before="0" w:beforeAutospacing="0" w:after="0" w:afterAutospacing="0"/>
                                <w:jc w:val="center"/>
                                <w:rPr>
                                  <w:rFonts w:ascii="Book Antiqua" w:eastAsia="Times New Roman" w:hAnsi="Book Antiqua"/>
                                  <w:sz w:val="18"/>
                                  <w:szCs w:val="18"/>
                                </w:rPr>
                              </w:pPr>
                              <w:r>
                                <w:rPr>
                                  <w:rFonts w:ascii="Book Antiqua" w:eastAsia="Times New Roman" w:hAnsi="Book Antiqua"/>
                                  <w:sz w:val="18"/>
                                  <w:szCs w:val="18"/>
                                </w:rPr>
                                <w:t>/extensification</w:t>
                              </w:r>
                            </w:p>
                            <w:p w:rsidR="00031311" w:rsidRPr="00925076" w:rsidRDefault="00031311" w:rsidP="001B7CA6">
                              <w:pPr>
                                <w:pStyle w:val="NormalWeb"/>
                                <w:spacing w:before="0" w:beforeAutospacing="0" w:after="0" w:afterAutospacing="0"/>
                                <w:jc w:val="center"/>
                                <w:rPr>
                                  <w:sz w:val="18"/>
                                  <w:szCs w:val="18"/>
                                </w:rPr>
                              </w:pPr>
                            </w:p>
                          </w:txbxContent>
                        </wps:txbx>
                        <wps:bodyPr rot="0" vert="horz" wrap="square" lIns="36000" tIns="18000" rIns="36000" bIns="18000" anchor="t" anchorCtr="0" upright="1">
                          <a:noAutofit/>
                        </wps:bodyPr>
                      </wps:wsp>
                      <wps:wsp>
                        <wps:cNvPr id="32" name="Text Box 2"/>
                        <wps:cNvSpPr txBox="1">
                          <a:spLocks noChangeArrowheads="1"/>
                        </wps:cNvSpPr>
                        <wps:spPr bwMode="auto">
                          <a:xfrm>
                            <a:off x="5307" y="7214"/>
                            <a:ext cx="153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925076" w:rsidRDefault="00031311" w:rsidP="001B7CA6">
                              <w:pPr>
                                <w:pStyle w:val="NormalWeb"/>
                                <w:spacing w:before="0" w:beforeAutospacing="0" w:after="0" w:afterAutospacing="0"/>
                                <w:jc w:val="center"/>
                                <w:rPr>
                                  <w:sz w:val="18"/>
                                  <w:szCs w:val="18"/>
                                </w:rPr>
                              </w:pPr>
                              <w:r w:rsidRPr="00925076">
                                <w:rPr>
                                  <w:rFonts w:ascii="Book Antiqua" w:eastAsia="Times New Roman" w:hAnsi="Book Antiqua"/>
                                  <w:sz w:val="18"/>
                                  <w:szCs w:val="18"/>
                                </w:rPr>
                                <w:t>Diversification</w:t>
                              </w:r>
                            </w:p>
                          </w:txbxContent>
                        </wps:txbx>
                        <wps:bodyPr rot="0" vert="horz" wrap="square" lIns="36000" tIns="18000" rIns="36000" bIns="18000" anchor="t" anchorCtr="0" upright="1">
                          <a:spAutoFit/>
                        </wps:bodyPr>
                      </wps:wsp>
                      <wps:wsp>
                        <wps:cNvPr id="33" name="Text Box 2"/>
                        <wps:cNvSpPr txBox="1">
                          <a:spLocks noChangeArrowheads="1"/>
                        </wps:cNvSpPr>
                        <wps:spPr bwMode="auto">
                          <a:xfrm>
                            <a:off x="5306" y="8440"/>
                            <a:ext cx="153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925076" w:rsidRDefault="00031311" w:rsidP="001B7CA6">
                              <w:pPr>
                                <w:pStyle w:val="NormalWeb"/>
                                <w:spacing w:before="0" w:beforeAutospacing="0" w:after="0" w:afterAutospacing="0"/>
                                <w:jc w:val="center"/>
                                <w:rPr>
                                  <w:sz w:val="18"/>
                                  <w:szCs w:val="18"/>
                                </w:rPr>
                              </w:pPr>
                              <w:r w:rsidRPr="00925076">
                                <w:rPr>
                                  <w:rFonts w:ascii="Book Antiqua" w:eastAsia="Times New Roman" w:hAnsi="Book Antiqua"/>
                                  <w:sz w:val="18"/>
                                  <w:szCs w:val="18"/>
                                </w:rPr>
                                <w:t>Migration</w:t>
                              </w:r>
                            </w:p>
                          </w:txbxContent>
                        </wps:txbx>
                        <wps:bodyPr rot="0" vert="horz" wrap="square" lIns="36000" tIns="18000" rIns="36000" bIns="18000" anchor="t" anchorCtr="0" upright="1">
                          <a:spAutoFit/>
                        </wps:bodyPr>
                      </wps:wsp>
                      <wps:wsp>
                        <wps:cNvPr id="34" name="Elbow Connector 2"/>
                        <wps:cNvCnPr>
                          <a:cxnSpLocks noChangeShapeType="1"/>
                        </wps:cNvCnPr>
                        <wps:spPr bwMode="auto">
                          <a:xfrm>
                            <a:off x="5100" y="7347"/>
                            <a:ext cx="338" cy="502"/>
                          </a:xfrm>
                          <a:prstGeom prst="bentConnector3">
                            <a:avLst>
                              <a:gd name="adj1" fmla="val 50000"/>
                            </a:avLst>
                          </a:prstGeom>
                          <a:noFill/>
                          <a:ln w="9525">
                            <a:solidFill>
                              <a:srgbClr val="BC4542"/>
                            </a:solidFill>
                            <a:miter lim="800000"/>
                            <a:headEnd/>
                            <a:tailEnd type="triangle" w="sm" len="med"/>
                          </a:ln>
                          <a:extLst>
                            <a:ext uri="{909E8E84-426E-40DD-AFC4-6F175D3DCCD1}">
                              <a14:hiddenFill xmlns:a14="http://schemas.microsoft.com/office/drawing/2010/main">
                                <a:noFill/>
                              </a14:hiddenFill>
                            </a:ext>
                          </a:extLst>
                        </wps:spPr>
                        <wps:bodyPr/>
                      </wps:wsp>
                      <wps:wsp>
                        <wps:cNvPr id="35" name="Elbow Connector 7"/>
                        <wps:cNvCnPr>
                          <a:cxnSpLocks noChangeShapeType="1"/>
                        </wps:cNvCnPr>
                        <wps:spPr bwMode="auto">
                          <a:xfrm rot="5400000" flipH="1" flipV="1">
                            <a:off x="5975" y="8342"/>
                            <a:ext cx="194" cy="2"/>
                          </a:xfrm>
                          <a:prstGeom prst="bentConnector3">
                            <a:avLst>
                              <a:gd name="adj1" fmla="val 50000"/>
                            </a:avLst>
                          </a:prstGeom>
                          <a:noFill/>
                          <a:ln w="9525">
                            <a:solidFill>
                              <a:srgbClr val="BC4542"/>
                            </a:solidFill>
                            <a:miter lim="800000"/>
                            <a:headEnd/>
                            <a:tailEnd type="triangle" w="sm" len="med"/>
                          </a:ln>
                          <a:extLst>
                            <a:ext uri="{909E8E84-426E-40DD-AFC4-6F175D3DCCD1}">
                              <a14:hiddenFill xmlns:a14="http://schemas.microsoft.com/office/drawing/2010/main">
                                <a:noFill/>
                              </a14:hiddenFill>
                            </a:ext>
                          </a:extLst>
                        </wps:spPr>
                        <wps:bodyPr/>
                      </wps:wsp>
                      <wps:wsp>
                        <wps:cNvPr id="36" name="Elbow Connector 10"/>
                        <wps:cNvCnPr>
                          <a:cxnSpLocks noChangeShapeType="1"/>
                        </wps:cNvCnPr>
                        <wps:spPr bwMode="auto">
                          <a:xfrm>
                            <a:off x="5105" y="7847"/>
                            <a:ext cx="333" cy="2"/>
                          </a:xfrm>
                          <a:prstGeom prst="bentConnector3">
                            <a:avLst>
                              <a:gd name="adj1" fmla="val 50000"/>
                            </a:avLst>
                          </a:prstGeom>
                          <a:noFill/>
                          <a:ln w="9525">
                            <a:solidFill>
                              <a:srgbClr val="BC4542"/>
                            </a:solidFill>
                            <a:miter lim="800000"/>
                            <a:headEnd/>
                            <a:tailEnd type="triangle" w="sm" len="med"/>
                          </a:ln>
                          <a:extLst>
                            <a:ext uri="{909E8E84-426E-40DD-AFC4-6F175D3DCCD1}">
                              <a14:hiddenFill xmlns:a14="http://schemas.microsoft.com/office/drawing/2010/main">
                                <a:noFill/>
                              </a14:hiddenFill>
                            </a:ext>
                          </a:extLst>
                        </wps:spPr>
                        <wps:bodyPr/>
                      </wps:wsp>
                      <wps:wsp>
                        <wps:cNvPr id="37" name="Text Box 2"/>
                        <wps:cNvSpPr txBox="1">
                          <a:spLocks noChangeArrowheads="1"/>
                        </wps:cNvSpPr>
                        <wps:spPr bwMode="auto">
                          <a:xfrm>
                            <a:off x="5306" y="6934"/>
                            <a:ext cx="153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BB7A4C" w:rsidRDefault="00031311" w:rsidP="001B7CA6">
                              <w:pPr>
                                <w:pStyle w:val="NormalWeb"/>
                                <w:spacing w:before="0" w:beforeAutospacing="0" w:after="0" w:afterAutospacing="0"/>
                                <w:jc w:val="center"/>
                                <w:rPr>
                                  <w:color w:val="A6A6A6"/>
                                  <w:sz w:val="18"/>
                                  <w:szCs w:val="18"/>
                                </w:rPr>
                              </w:pPr>
                              <w:r w:rsidRPr="00BB7A4C">
                                <w:rPr>
                                  <w:rFonts w:ascii="Book Antiqua" w:eastAsia="Times New Roman" w:hAnsi="Book Antiqua"/>
                                  <w:color w:val="A6A6A6"/>
                                  <w:sz w:val="18"/>
                                  <w:szCs w:val="18"/>
                                </w:rPr>
                                <w:t>Strategies</w:t>
                              </w:r>
                            </w:p>
                          </w:txbxContent>
                        </wps:txbx>
                        <wps:bodyPr rot="0" vert="horz" wrap="square" lIns="36000" tIns="18000" rIns="36000" bIns="18000" anchor="t" anchorCtr="0" upright="1">
                          <a:spAutoFit/>
                        </wps:bodyPr>
                      </wps:wsp>
                      <wps:wsp>
                        <wps:cNvPr id="38" name="Elbow Connector 14"/>
                        <wps:cNvCnPr>
                          <a:cxnSpLocks noChangeShapeType="1"/>
                        </wps:cNvCnPr>
                        <wps:spPr bwMode="auto">
                          <a:xfrm flipV="1">
                            <a:off x="6686" y="7848"/>
                            <a:ext cx="238" cy="1"/>
                          </a:xfrm>
                          <a:prstGeom prst="bentConnector3">
                            <a:avLst>
                              <a:gd name="adj1" fmla="val 50000"/>
                            </a:avLst>
                          </a:prstGeom>
                          <a:noFill/>
                          <a:ln w="9525">
                            <a:solidFill>
                              <a:srgbClr val="BC4542"/>
                            </a:solidFill>
                            <a:miter lim="800000"/>
                            <a:headEnd/>
                            <a:tailEnd type="triangle" w="sm" len="med"/>
                          </a:ln>
                          <a:extLst>
                            <a:ext uri="{909E8E84-426E-40DD-AFC4-6F175D3DCCD1}">
                              <a14:hiddenFill xmlns:a14="http://schemas.microsoft.com/office/drawing/2010/main">
                                <a:noFill/>
                              </a14:hiddenFill>
                            </a:ext>
                          </a:extLst>
                        </wps:spPr>
                        <wps:bodyPr/>
                      </wps:wsp>
                      <wps:wsp>
                        <wps:cNvPr id="39" name="Elbow Connector 19"/>
                        <wps:cNvCnPr>
                          <a:cxnSpLocks noChangeShapeType="1"/>
                        </wps:cNvCnPr>
                        <wps:spPr bwMode="auto">
                          <a:xfrm rot="10800000">
                            <a:off x="3966" y="7347"/>
                            <a:ext cx="8" cy="989"/>
                          </a:xfrm>
                          <a:prstGeom prst="curvedConnector3">
                            <a:avLst>
                              <a:gd name="adj1" fmla="val 4615111"/>
                            </a:avLst>
                          </a:prstGeom>
                          <a:noFill/>
                          <a:ln w="9525">
                            <a:solidFill>
                              <a:srgbClr val="BC4542"/>
                            </a:solidFill>
                            <a:round/>
                            <a:headEnd type="triangle" w="sm" len="med"/>
                            <a:tailEnd type="triangle" w="sm" len="med"/>
                          </a:ln>
                          <a:extLst>
                            <a:ext uri="{909E8E84-426E-40DD-AFC4-6F175D3DCCD1}">
                              <a14:hiddenFill xmlns:a14="http://schemas.microsoft.com/office/drawing/2010/main">
                                <a:noFill/>
                              </a14:hiddenFill>
                            </a:ext>
                          </a:extLst>
                        </wps:spPr>
                        <wps:bodyPr/>
                      </wps:wsp>
                      <wps:wsp>
                        <wps:cNvPr id="40" name="Elbow Connector 20"/>
                        <wps:cNvCnPr>
                          <a:cxnSpLocks noChangeShapeType="1"/>
                        </wps:cNvCnPr>
                        <wps:spPr bwMode="auto">
                          <a:xfrm rot="5400000" flipH="1" flipV="1">
                            <a:off x="4433" y="8085"/>
                            <a:ext cx="216" cy="0"/>
                          </a:xfrm>
                          <a:prstGeom prst="bentConnector3">
                            <a:avLst>
                              <a:gd name="adj1" fmla="val 50000"/>
                            </a:avLst>
                          </a:prstGeom>
                          <a:noFill/>
                          <a:ln w="9525">
                            <a:solidFill>
                              <a:srgbClr val="BC4542"/>
                            </a:solidFill>
                            <a:miter lim="800000"/>
                            <a:headEnd/>
                            <a:tailEnd type="triangle" w="sm" len="med"/>
                          </a:ln>
                          <a:extLst>
                            <a:ext uri="{909E8E84-426E-40DD-AFC4-6F175D3DCCD1}">
                              <a14:hiddenFill xmlns:a14="http://schemas.microsoft.com/office/drawing/2010/main">
                                <a:noFill/>
                              </a14:hiddenFill>
                            </a:ext>
                          </a:extLst>
                        </wps:spPr>
                        <wps:bodyPr/>
                      </wps:wsp>
                      <wps:wsp>
                        <wps:cNvPr id="41" name="Text Box 2"/>
                        <wps:cNvSpPr txBox="1">
                          <a:spLocks noChangeArrowheads="1"/>
                        </wps:cNvSpPr>
                        <wps:spPr bwMode="auto">
                          <a:xfrm>
                            <a:off x="7010" y="7664"/>
                            <a:ext cx="1248" cy="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1311" w:rsidRPr="00925076" w:rsidRDefault="00031311" w:rsidP="001B7CA6">
                              <w:pPr>
                                <w:pStyle w:val="NormalWeb"/>
                                <w:spacing w:before="0" w:beforeAutospacing="0" w:after="0" w:afterAutospacing="0"/>
                                <w:jc w:val="center"/>
                                <w:rPr>
                                  <w:sz w:val="18"/>
                                  <w:szCs w:val="18"/>
                                </w:rPr>
                              </w:pPr>
                              <w:r>
                                <w:rPr>
                                  <w:rFonts w:ascii="Book Antiqua" w:eastAsia="Times New Roman" w:hAnsi="Book Antiqua"/>
                                  <w:sz w:val="18"/>
                                  <w:szCs w:val="18"/>
                                </w:rPr>
                                <w:t>Livelihood</w:t>
                              </w:r>
                            </w:p>
                          </w:txbxContent>
                        </wps:txbx>
                        <wps:bodyPr rot="0" vert="horz" wrap="square" lIns="36000" tIns="18000" rIns="36000" bIns="18000" anchor="t" anchorCtr="0" upright="1">
                          <a:spAutoFit/>
                        </wps:bodyPr>
                      </wps:wsp>
                      <wps:wsp>
                        <wps:cNvPr id="42" name="Text Box 2"/>
                        <wps:cNvSpPr txBox="1">
                          <a:spLocks noChangeArrowheads="1"/>
                        </wps:cNvSpPr>
                        <wps:spPr bwMode="auto">
                          <a:xfrm>
                            <a:off x="7010" y="7941"/>
                            <a:ext cx="1248" cy="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1311" w:rsidRPr="00925076" w:rsidRDefault="00031311" w:rsidP="001B7CA6">
                              <w:pPr>
                                <w:pStyle w:val="NormalWeb"/>
                                <w:spacing w:before="0" w:beforeAutospacing="0" w:after="0" w:afterAutospacing="0"/>
                                <w:jc w:val="center"/>
                                <w:rPr>
                                  <w:sz w:val="18"/>
                                  <w:szCs w:val="18"/>
                                </w:rPr>
                              </w:pPr>
                              <w:r>
                                <w:rPr>
                                  <w:rFonts w:ascii="Book Antiqua" w:eastAsia="Times New Roman" w:hAnsi="Book Antiqua"/>
                                  <w:sz w:val="18"/>
                                  <w:szCs w:val="18"/>
                                </w:rPr>
                                <w:t>Sustainability</w:t>
                              </w:r>
                            </w:p>
                          </w:txbxContent>
                        </wps:txbx>
                        <wps:bodyPr rot="0" vert="horz" wrap="square" lIns="36000" tIns="18000" rIns="36000" bIns="18000" anchor="t" anchorCtr="0" upright="1">
                          <a:spAutoFit/>
                        </wps:bodyPr>
                      </wps:wsp>
                      <wps:wsp>
                        <wps:cNvPr id="43" name="Text Box 2"/>
                        <wps:cNvSpPr txBox="1">
                          <a:spLocks noChangeArrowheads="1"/>
                        </wps:cNvSpPr>
                        <wps:spPr bwMode="auto">
                          <a:xfrm>
                            <a:off x="7063" y="7393"/>
                            <a:ext cx="113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BB7A4C" w:rsidRDefault="00031311" w:rsidP="001B7CA6">
                              <w:pPr>
                                <w:pStyle w:val="NormalWeb"/>
                                <w:spacing w:before="0" w:beforeAutospacing="0" w:after="0" w:afterAutospacing="0"/>
                                <w:jc w:val="center"/>
                                <w:rPr>
                                  <w:color w:val="A6A6A6"/>
                                  <w:sz w:val="18"/>
                                  <w:szCs w:val="18"/>
                                </w:rPr>
                              </w:pPr>
                              <w:r w:rsidRPr="00BB7A4C">
                                <w:rPr>
                                  <w:rFonts w:ascii="Book Antiqua" w:eastAsia="Times New Roman" w:hAnsi="Book Antiqua"/>
                                  <w:color w:val="A6A6A6"/>
                                  <w:sz w:val="18"/>
                                  <w:szCs w:val="18"/>
                                </w:rPr>
                                <w:t>Outcomes</w:t>
                              </w:r>
                            </w:p>
                          </w:txbxContent>
                        </wps:txbx>
                        <wps:bodyPr rot="0" vert="horz" wrap="square" lIns="36000" tIns="18000" rIns="36000" bIns="18000" anchor="t" anchorCtr="0" upright="1">
                          <a:spAutoFit/>
                        </wps:bodyPr>
                      </wps:wsp>
                      <wps:wsp>
                        <wps:cNvPr id="44" name="Elbow Connector 24"/>
                        <wps:cNvCnPr>
                          <a:cxnSpLocks noChangeShapeType="1"/>
                        </wps:cNvCnPr>
                        <wps:spPr bwMode="auto">
                          <a:xfrm rot="16200000" flipH="1">
                            <a:off x="5978" y="7604"/>
                            <a:ext cx="190" cy="1"/>
                          </a:xfrm>
                          <a:prstGeom prst="bentConnector3">
                            <a:avLst>
                              <a:gd name="adj1" fmla="val 50000"/>
                            </a:avLst>
                          </a:prstGeom>
                          <a:noFill/>
                          <a:ln w="9525">
                            <a:solidFill>
                              <a:srgbClr val="BC4542"/>
                            </a:solidFill>
                            <a:miter lim="800000"/>
                            <a:headEnd/>
                            <a:tailEnd type="triangle" w="sm" len="med"/>
                          </a:ln>
                          <a:extLst>
                            <a:ext uri="{909E8E84-426E-40DD-AFC4-6F175D3DCCD1}">
                              <a14:hiddenFill xmlns:a14="http://schemas.microsoft.com/office/drawing/2010/main">
                                <a:noFill/>
                              </a14:hiddenFill>
                            </a:ext>
                          </a:extLst>
                        </wps:spPr>
                        <wps:bodyPr/>
                      </wps:wsp>
                      <wpg:grpSp>
                        <wpg:cNvPr id="45" name="Group 21"/>
                        <wpg:cNvGrpSpPr>
                          <a:grpSpLocks/>
                        </wpg:cNvGrpSpPr>
                        <wpg:grpSpPr bwMode="auto">
                          <a:xfrm>
                            <a:off x="3974" y="8193"/>
                            <a:ext cx="1133" cy="280"/>
                            <a:chOff x="1393" y="7337"/>
                            <a:chExt cx="7343" cy="1776"/>
                          </a:xfrm>
                        </wpg:grpSpPr>
                        <wps:wsp>
                          <wps:cNvPr id="46" name="Text Box 2"/>
                          <wps:cNvSpPr txBox="1">
                            <a:spLocks noChangeArrowheads="1"/>
                          </wps:cNvSpPr>
                          <wps:spPr bwMode="auto">
                            <a:xfrm>
                              <a:off x="1393" y="7337"/>
                              <a:ext cx="7343" cy="1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1311" w:rsidRPr="00925076" w:rsidRDefault="00031311" w:rsidP="001B7CA6">
                                <w:pPr>
                                  <w:pStyle w:val="NormalWeb"/>
                                  <w:spacing w:before="0" w:beforeAutospacing="0" w:after="0" w:afterAutospacing="0"/>
                                  <w:jc w:val="center"/>
                                  <w:rPr>
                                    <w:sz w:val="18"/>
                                    <w:szCs w:val="18"/>
                                  </w:rPr>
                                </w:pPr>
                                <w:r>
                                  <w:rPr>
                                    <w:rFonts w:ascii="Book Antiqua" w:eastAsia="Times New Roman" w:hAnsi="Book Antiqua"/>
                                    <w:sz w:val="18"/>
                                    <w:szCs w:val="18"/>
                                  </w:rPr>
                                  <w:t>Institutions</w:t>
                                </w:r>
                              </w:p>
                            </w:txbxContent>
                          </wps:txbx>
                          <wps:bodyPr rot="0" vert="horz" wrap="square" lIns="36000" tIns="18000" rIns="36000" bIns="18000" anchor="t" anchorCtr="0" upright="1">
                            <a:spAutoFit/>
                          </wps:bodyPr>
                        </wps:wsp>
                        <wps:wsp>
                          <wps:cNvPr id="47" name="Rounded Rectangle 25"/>
                          <wps:cNvSpPr>
                            <a:spLocks noChangeArrowheads="1"/>
                          </wps:cNvSpPr>
                          <wps:spPr bwMode="auto">
                            <a:xfrm>
                              <a:off x="1393" y="7393"/>
                              <a:ext cx="7200" cy="1695"/>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48" name="Group 31"/>
                        <wpg:cNvGrpSpPr>
                          <a:grpSpLocks/>
                        </wpg:cNvGrpSpPr>
                        <wpg:grpSpPr bwMode="auto">
                          <a:xfrm>
                            <a:off x="3971" y="7699"/>
                            <a:ext cx="1134" cy="279"/>
                            <a:chOff x="10218" y="7317"/>
                            <a:chExt cx="6118" cy="1768"/>
                          </a:xfrm>
                        </wpg:grpSpPr>
                        <wps:wsp>
                          <wps:cNvPr id="49" name="Text Box 2"/>
                          <wps:cNvSpPr txBox="1">
                            <a:spLocks noChangeArrowheads="1"/>
                          </wps:cNvSpPr>
                          <wps:spPr bwMode="auto">
                            <a:xfrm>
                              <a:off x="10218" y="7317"/>
                              <a:ext cx="6118" cy="17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1311" w:rsidRPr="00925076" w:rsidRDefault="00031311" w:rsidP="001B7CA6">
                                <w:pPr>
                                  <w:pStyle w:val="NormalWeb"/>
                                  <w:spacing w:before="0" w:beforeAutospacing="0" w:after="0" w:afterAutospacing="0"/>
                                  <w:jc w:val="center"/>
                                  <w:rPr>
                                    <w:sz w:val="18"/>
                                    <w:szCs w:val="18"/>
                                  </w:rPr>
                                </w:pPr>
                                <w:r>
                                  <w:rPr>
                                    <w:rFonts w:ascii="Book Antiqua" w:eastAsia="Times New Roman" w:hAnsi="Book Antiqua"/>
                                    <w:sz w:val="18"/>
                                    <w:szCs w:val="18"/>
                                  </w:rPr>
                                  <w:t>Resources</w:t>
                                </w:r>
                              </w:p>
                            </w:txbxContent>
                          </wps:txbx>
                          <wps:bodyPr rot="0" vert="horz" wrap="square" lIns="36000" tIns="18000" rIns="36000" bIns="18000" anchor="t" anchorCtr="0" upright="1">
                            <a:spAutoFit/>
                          </wps:bodyPr>
                        </wps:wsp>
                        <wps:wsp>
                          <wps:cNvPr id="50" name="Rounded Rectangle 27"/>
                          <wps:cNvSpPr>
                            <a:spLocks noChangeArrowheads="1"/>
                          </wps:cNvSpPr>
                          <wps:spPr bwMode="auto">
                            <a:xfrm>
                              <a:off x="10324" y="7391"/>
                              <a:ext cx="5945" cy="1694"/>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51" name="Group 30"/>
                        <wpg:cNvGrpSpPr>
                          <a:grpSpLocks/>
                        </wpg:cNvGrpSpPr>
                        <wpg:grpSpPr bwMode="auto">
                          <a:xfrm>
                            <a:off x="3966" y="7199"/>
                            <a:ext cx="1134" cy="284"/>
                            <a:chOff x="10220" y="4748"/>
                            <a:chExt cx="6117" cy="1805"/>
                          </a:xfrm>
                        </wpg:grpSpPr>
                        <wps:wsp>
                          <wps:cNvPr id="52" name="Text Box 2"/>
                          <wps:cNvSpPr txBox="1">
                            <a:spLocks noChangeArrowheads="1"/>
                          </wps:cNvSpPr>
                          <wps:spPr bwMode="auto">
                            <a:xfrm>
                              <a:off x="10220" y="4748"/>
                              <a:ext cx="6117" cy="1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1311" w:rsidRPr="00925076" w:rsidRDefault="00031311" w:rsidP="001B7CA6">
                                <w:pPr>
                                  <w:pStyle w:val="NormalWeb"/>
                                  <w:spacing w:before="0" w:beforeAutospacing="0" w:after="0" w:afterAutospacing="0"/>
                                  <w:jc w:val="center"/>
                                  <w:rPr>
                                    <w:sz w:val="18"/>
                                    <w:szCs w:val="18"/>
                                  </w:rPr>
                                </w:pPr>
                                <w:r>
                                  <w:rPr>
                                    <w:rFonts w:ascii="Book Antiqua" w:eastAsia="Times New Roman" w:hAnsi="Book Antiqua"/>
                                    <w:sz w:val="18"/>
                                    <w:szCs w:val="18"/>
                                  </w:rPr>
                                  <w:t>Drivers</w:t>
                                </w:r>
                              </w:p>
                            </w:txbxContent>
                          </wps:txbx>
                          <wps:bodyPr rot="0" vert="horz" wrap="square" lIns="36000" tIns="18000" rIns="36000" bIns="18000" anchor="t" anchorCtr="0" upright="1">
                            <a:spAutoFit/>
                          </wps:bodyPr>
                        </wps:wsp>
                        <wps:wsp>
                          <wps:cNvPr id="53" name="Rounded Rectangle 29"/>
                          <wps:cNvSpPr>
                            <a:spLocks noChangeArrowheads="1"/>
                          </wps:cNvSpPr>
                          <wps:spPr bwMode="auto">
                            <a:xfrm>
                              <a:off x="10336" y="4864"/>
                              <a:ext cx="5943" cy="1689"/>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txbx>
                            <w:txbxContent>
                              <w:p w:rsidR="00031311" w:rsidRDefault="00031311" w:rsidP="001B7CA6"/>
                            </w:txbxContent>
                          </wps:txbx>
                          <wps:bodyPr rot="0" vert="horz" wrap="square" lIns="91440" tIns="45720" rIns="91440" bIns="45720" anchor="ctr" anchorCtr="0" upright="1">
                            <a:noAutofit/>
                          </wps:bodyPr>
                        </wps:wsp>
                      </wpg:grpSp>
                      <wps:wsp>
                        <wps:cNvPr id="54" name="Elbow Connector 32"/>
                        <wps:cNvCnPr>
                          <a:cxnSpLocks noChangeShapeType="1"/>
                        </wps:cNvCnPr>
                        <wps:spPr bwMode="auto">
                          <a:xfrm rot="16200000" flipH="1">
                            <a:off x="4430" y="7591"/>
                            <a:ext cx="216" cy="0"/>
                          </a:xfrm>
                          <a:prstGeom prst="bentConnector3">
                            <a:avLst>
                              <a:gd name="adj1" fmla="val 50000"/>
                            </a:avLst>
                          </a:prstGeom>
                          <a:noFill/>
                          <a:ln w="9525">
                            <a:solidFill>
                              <a:srgbClr val="BC4542"/>
                            </a:solidFill>
                            <a:miter lim="800000"/>
                            <a:headEnd/>
                            <a:tailEnd type="triangle" w="sm"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0" o:spid="_x0000_s1026" style="position:absolute;left:0;text-align:left;margin-left:102.05pt;margin-top:-6.8pt;width:248.75pt;height:102.6pt;z-index:251672576" coordorigin="3481,6808" coordsize="4975,2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">
                <v:rect id="AutoShape 61" o:spid="_x0000_s1027" style="position:absolute;left:3481;top:6808;width:4975;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l1sQA&#10;AADbAAAADwAAAGRycy9kb3ducmV2LnhtbESPQWvCQBSE74X+h+UVvBTd1ENbYjZShGIQQRqr50f2&#10;mYRm38bsmsR/3xUEj8PMfMMky9E0oqfO1ZYVvM0iEMSF1TWXCn7339NPEM4ja2wsk4IrOVimz08J&#10;xtoO/EN97ksRIOxiVFB538ZSuqIig25mW+LgnWxn0AfZlVJ3OAS4aeQ8it6lwZrDQoUtrSoq/vKL&#10;UTAUu/64367l7vWYWT5n51V+2Cg1eRm/FiA8jf4RvrczrWD+A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JpdbEAAAA2wAAAA8AAAAAAAAAAAAAAAAAmAIAAGRycy9k&#10;b3ducmV2LnhtbFBLBQYAAAAABAAEAPUAAACJAwAAAAA=&#10;" filled="f" stroked="f">
                  <o:lock v:ext="edit" aspectratio="t"/>
                </v:rect>
                <v:roundrect id="Rounded Rectangle 15" o:spid="_x0000_s1028" style="position:absolute;left:5438;top:7732;width:1248;height:23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uw78A&#10;AADbAAAADwAAAGRycy9kb3ducmV2LnhtbERPTYvCMBC9L/gfwgje1tQeZKlGUXEXb7JVwePQjEmx&#10;mZQm2vrvzWFhj4/3vVwPrhFP6kLtWcFsmoEgrryu2Sg4n74/v0CEiKyx8UwKXhRgvRp9LLHQvudf&#10;epbRiBTCoUAFNsa2kDJUlhyGqW+JE3fzncOYYGek7rBP4a6ReZbNpcOaU4PFlnaWqnv5cApM+/DX&#10;st/aPeen+e34c3Evc1FqMh42CxCRhvgv/nMftII8jU1f0g+Qq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J27DvwAAANsAAAAPAAAAAAAAAAAAAAAAAJgCAABkcnMvZG93bnJl&#10;di54bWxQSwUGAAAAAAQABAD1AAAAhAMAAAAA&#10;" fillcolor="#a5a5a5" stroked="f" strokeweight="2pt"/>
                <v:roundrect id="Rounded Rectangle 26" o:spid="_x0000_s1029" style="position:absolute;left:6924;top:7373;width:1403;height:9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3bZMIA&#10;AADbAAAADwAAAGRycy9kb3ducmV2LnhtbESPwarCMBRE98L7h3AfuLNpXYhWo1RBkOdGqx9waa5t&#10;sbkpTdQ+v94IgsthZs4wi1VvGnGnztWWFSRRDIK4sLrmUsH5tB1NQTiPrLGxTAr+ycFq+TNYYKrt&#10;g490z30pAoRdigoq79tUSldUZNBFtiUO3sV2Bn2QXSl1h48AN40cx/FEGqw5LFTY0qai4prfjIJj&#10;80wOWVlnu0Ree7v+y/eXw0ap4W+fzUF46v03/GnvtILxDN5fwg+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dtkwgAAANsAAAAPAAAAAAAAAAAAAAAAAJgCAABkcnMvZG93&#10;bnJldi54bWxQSwUGAAAAAAQABAD1AAAAhwMAAAAA&#10;" filled="f" strokecolor="#bfbfbf" strokeweight="2pt"/>
                <v:roundrect id="Rounded Rectangle 12" o:spid="_x0000_s1030" style="position:absolute;left:5372;top:6914;width:1397;height:182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7kJL0A&#10;AADbAAAADwAAAGRycy9kb3ducmV2LnhtbERPSwrCMBDdC94hjOBO0yqIVKNUQRDdaPUAQzO2xWZS&#10;mqjV05uF4PLx/st1Z2rxpNZVlhXE4wgEcW51xYWC62U3moNwHlljbZkUvMnBetXvLTHR9sVnema+&#10;ECGEXYIKSu+bREqXl2TQjW1DHLibbQ36ANtC6hZfIdzUchJFM2mw4tBQYkPbkvJ79jAKzvUnPqVF&#10;le5jee/s5pAdb6etUsNBly5AeOr8X/xz77WCaVgfvoQf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I7kJL0AAADbAAAADwAAAAAAAAAAAAAAAACYAgAAZHJzL2Rvd25yZXYu&#10;eG1sUEsFBgAAAAAEAAQA9QAAAIIDAAAAAA==&#10;" filled="f" strokecolor="#bfbfbf" strokeweight="2pt"/>
                <v:shapetype id="_x0000_t202" coordsize="21600,21600" o:spt="202" path="m,l,21600r21600,l21600,xe">
                  <v:stroke joinstyle="miter"/>
                  <v:path gradientshapeok="t" o:connecttype="rect"/>
                </v:shapetype>
                <v:shape id="Text Box 2" o:spid="_x0000_s1031" type="#_x0000_t202" style="position:absolute;left:5308;top:7700;width:1531;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3ur8YA&#10;AADbAAAADwAAAGRycy9kb3ducmV2LnhtbESPQWvCQBSE74X+h+UVvOlGpVKjq1RB8CLWtKDeXrLP&#10;JDX7NmZXjf++Wyj0OMzMN8x03ppK3KhxpWUF/V4EgjizuuRcwdfnqvsGwnlkjZVlUvAgB/PZ89MU&#10;Y23vvKNb4nMRIOxiVFB4X8dSuqwgg65na+LgnWxj0AfZ5FI3eA9wU8lBFI2kwZLDQoE1LQvKzsnV&#10;KLjobfq6OSSL0zHfp8fzZfORfo+V6ry07xMQnlr/H/5rr7WCYR9+v4QfIG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3ur8YAAADbAAAADwAAAAAAAAAAAAAAAACYAgAAZHJz&#10;L2Rvd25yZXYueG1sUEsFBgAAAAAEAAQA9QAAAIsDAAAAAA==&#10;" filled="f" stroked="f">
                  <v:textbox inset="1mm,.5mm,1mm,.5mm">
                    <w:txbxContent>
                      <w:p w:rsidR="001B7CA6" w:rsidRPr="00BB7A4C" w:rsidRDefault="001B7CA6" w:rsidP="001B7CA6">
                        <w:pPr>
                          <w:pStyle w:val="NormalWeb"/>
                          <w:spacing w:before="0" w:beforeAutospacing="0" w:after="0" w:afterAutospacing="0"/>
                          <w:jc w:val="center"/>
                          <w:rPr>
                            <w:rFonts w:ascii="Book Antiqua" w:eastAsia="Times New Roman" w:hAnsi="Book Antiqua"/>
                            <w:color w:val="FFFFFF"/>
                            <w:sz w:val="18"/>
                            <w:szCs w:val="18"/>
                          </w:rPr>
                        </w:pPr>
                        <w:r w:rsidRPr="00BB7A4C">
                          <w:rPr>
                            <w:rFonts w:ascii="Book Antiqua" w:eastAsia="Times New Roman" w:hAnsi="Book Antiqua"/>
                            <w:color w:val="FFFFFF"/>
                            <w:sz w:val="18"/>
                            <w:szCs w:val="18"/>
                          </w:rPr>
                          <w:t>Intensification</w:t>
                        </w:r>
                      </w:p>
                      <w:p w:rsidR="001B7CA6" w:rsidRDefault="001B7CA6" w:rsidP="001B7CA6">
                        <w:pPr>
                          <w:pStyle w:val="NormalWeb"/>
                          <w:spacing w:before="0" w:beforeAutospacing="0" w:after="0" w:afterAutospacing="0"/>
                          <w:jc w:val="center"/>
                          <w:rPr>
                            <w:rFonts w:ascii="Book Antiqua" w:eastAsia="Times New Roman" w:hAnsi="Book Antiqua"/>
                            <w:sz w:val="18"/>
                            <w:szCs w:val="18"/>
                          </w:rPr>
                        </w:pPr>
                        <w:r>
                          <w:rPr>
                            <w:rFonts w:ascii="Book Antiqua" w:eastAsia="Times New Roman" w:hAnsi="Book Antiqua"/>
                            <w:sz w:val="18"/>
                            <w:szCs w:val="18"/>
                          </w:rPr>
                          <w:t>/extensification</w:t>
                        </w:r>
                      </w:p>
                      <w:p w:rsidR="001B7CA6" w:rsidRPr="00925076" w:rsidRDefault="001B7CA6" w:rsidP="001B7CA6">
                        <w:pPr>
                          <w:pStyle w:val="NormalWeb"/>
                          <w:spacing w:before="0" w:beforeAutospacing="0" w:after="0" w:afterAutospacing="0"/>
                          <w:jc w:val="center"/>
                          <w:rPr>
                            <w:sz w:val="18"/>
                            <w:szCs w:val="18"/>
                          </w:rPr>
                        </w:pPr>
                      </w:p>
                    </w:txbxContent>
                  </v:textbox>
                </v:shape>
                <v:shape id="Text Box 2" o:spid="_x0000_s1032" type="#_x0000_t202" style="position:absolute;left:5307;top:7214;width:1530;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uQ9MIA&#10;AADbAAAADwAAAGRycy9kb3ducmV2LnhtbESP0WoCMRRE3wv+Q7hC32rWlJayGkUsBSnF4tYPuG6u&#10;m+DmZtlEXf++EQp9HGbmDDNfDr4VF+qjC6xhOilAENfBOG407H8+nt5AxIRssA1MGm4UYbkYPcyx&#10;NOHKO7pUqREZwrFEDTalrpQy1pY8xknoiLN3DL3HlGXfSNPjNcN9K1VRvEqPjvOCxY7WlupTdfYa&#10;vrbqxVU3aw7uM30rRZ7fd0rrx/GwmoFINKT/8F97YzQ8K7h/y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a5D0wgAAANsAAAAPAAAAAAAAAAAAAAAAAJgCAABkcnMvZG93&#10;bnJldi54bWxQSwUGAAAAAAQABAD1AAAAhwMAAAAA&#10;" filled="f" stroked="f">
                  <v:textbox style="mso-fit-shape-to-text:t" inset="1mm,.5mm,1mm,.5mm">
                    <w:txbxContent>
                      <w:p w:rsidR="001B7CA6" w:rsidRPr="00925076" w:rsidRDefault="001B7CA6" w:rsidP="001B7CA6">
                        <w:pPr>
                          <w:pStyle w:val="NormalWeb"/>
                          <w:spacing w:before="0" w:beforeAutospacing="0" w:after="0" w:afterAutospacing="0"/>
                          <w:jc w:val="center"/>
                          <w:rPr>
                            <w:sz w:val="18"/>
                            <w:szCs w:val="18"/>
                          </w:rPr>
                        </w:pPr>
                        <w:r w:rsidRPr="00925076">
                          <w:rPr>
                            <w:rFonts w:ascii="Book Antiqua" w:eastAsia="Times New Roman" w:hAnsi="Book Antiqua"/>
                            <w:sz w:val="18"/>
                            <w:szCs w:val="18"/>
                          </w:rPr>
                          <w:t>Diversification</w:t>
                        </w:r>
                      </w:p>
                    </w:txbxContent>
                  </v:textbox>
                </v:shape>
                <v:shape id="Text Box 2" o:spid="_x0000_s1033" type="#_x0000_t202" style="position:absolute;left:5306;top:8440;width:153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c1b8IA&#10;AADbAAAADwAAAGRycy9kb3ducmV2LnhtbESP0WoCMRRE3wv+Q7iCbzVrpEW2RhGlIKVYXP2A283t&#10;JnRzs2xSXf++EQp9HGbmDLNcD74VF+qjC6xhNi1AENfBOG40nE+vjwsQMSEbbAOThhtFWK9GD0ss&#10;TbjykS5VakSGcCxRg02pK6WMtSWPcRo64ux9hd5jyrJvpOnxmuG+laoonqVHx3nBYkdbS/V39eM1&#10;vB/Uk6tu1ny6t/ShFHneHZXWk/GweQGRaEj/4b/23miYz+H+Jf8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JzVvwgAAANsAAAAPAAAAAAAAAAAAAAAAAJgCAABkcnMvZG93&#10;bnJldi54bWxQSwUGAAAAAAQABAD1AAAAhwMAAAAA&#10;" filled="f" stroked="f">
                  <v:textbox style="mso-fit-shape-to-text:t" inset="1mm,.5mm,1mm,.5mm">
                    <w:txbxContent>
                      <w:p w:rsidR="001B7CA6" w:rsidRPr="00925076" w:rsidRDefault="001B7CA6" w:rsidP="001B7CA6">
                        <w:pPr>
                          <w:pStyle w:val="NormalWeb"/>
                          <w:spacing w:before="0" w:beforeAutospacing="0" w:after="0" w:afterAutospacing="0"/>
                          <w:jc w:val="center"/>
                          <w:rPr>
                            <w:sz w:val="18"/>
                            <w:szCs w:val="18"/>
                          </w:rPr>
                        </w:pPr>
                        <w:r w:rsidRPr="00925076">
                          <w:rPr>
                            <w:rFonts w:ascii="Book Antiqua" w:eastAsia="Times New Roman" w:hAnsi="Book Antiqua"/>
                            <w:sz w:val="18"/>
                            <w:szCs w:val="18"/>
                          </w:rPr>
                          <w:t>Migration</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 o:spid="_x0000_s1034" type="#_x0000_t34" style="position:absolute;left:5100;top:7347;width:338;height:50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2oPMMAAADbAAAADwAAAGRycy9kb3ducmV2LnhtbESPT2vCQBTE7wW/w/IEb3XjvyCpq4gg&#10;rd5MRTw+sq+btNm3aXar8du7gtDjMDO/YRarztbiQq2vHCsYDRMQxIXTFRsFx8/t6xyED8gaa8ek&#10;4EYeVsveywIz7a58oEsejIgQ9hkqKENoMil9UZJFP3QNcfS+XGsxRNkaqVu8Rrit5ThJUmmx4rhQ&#10;YkObkoqf/M8qaHay+DZpPj+b21bPTvy+/z2zUoN+t34DEagL/+Fn+0MrmEzh8SX+AL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9qDzDAAAA2wAAAA8AAAAAAAAAAAAA&#10;AAAAoQIAAGRycy9kb3ducmV2LnhtbFBLBQYAAAAABAAEAPkAAACRAwAAAAA=&#10;" strokecolor="#bc4542">
                  <v:stroke endarrow="block" endarrowwidth="narrow"/>
                </v:shape>
                <v:shape id="Elbow Connector 7" o:spid="_x0000_s1035" type="#_x0000_t34" style="position:absolute;left:5975;top:8342;width:194;height: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doh8IAAADbAAAADwAAAGRycy9kb3ducmV2LnhtbESPT2sCMRTE74LfITyhNzdbpSKrUepS&#10;oT3659DeHpvn7mLysiTpun77piB4HGbmN8x6O1gjevKhdazgNctBEFdOt1wrOJ/20yWIEJE1Gsek&#10;4E4BtpvxaI2Fdjc+UH+MtUgQDgUqaGLsCilD1ZDFkLmOOHkX5y3GJH0ttcdbglsjZ3m+kBZbTgsN&#10;dlQ2VF2Pv1bB7ot8fwmD4Z/SRXMv+2/3IZV6mQzvKxCRhvgMP9qfWsH8Df6/pB8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doh8IAAADbAAAADwAAAAAAAAAAAAAA&#10;AAChAgAAZHJzL2Rvd25yZXYueG1sUEsFBgAAAAAEAAQA+QAAAJADAAAAAA==&#10;" strokecolor="#bc4542">
                  <v:stroke endarrow="block" endarrowwidth="narrow"/>
                </v:shape>
                <v:shape id="Elbow Connector 10" o:spid="_x0000_s1036" type="#_x0000_t34" style="position:absolute;left:5105;top:7847;width:333;height: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OT0MIAAADbAAAADwAAAGRycy9kb3ducmV2LnhtbESPQWvCQBSE70L/w/IK3upGxSDRVaQg&#10;Vm/GUjw+ss9NNPs2zW41/ntXKHgcZuYbZr7sbC2u1PrKsYLhIAFBXDhdsVHwfVh/TEH4gKyxdkwK&#10;7uRhuXjrzTHT7sZ7uubBiAhhn6GCMoQmk9IXJVn0A9cQR+/kWoshytZI3eItwm0tR0mSSosVx4US&#10;G/osqbjkf1ZBs5XF2aT59Gjuaz354c3u98hK9d+71QxEoC68wv/tL61gnMLzS/wBcvE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6OT0MIAAADbAAAADwAAAAAAAAAAAAAA&#10;AAChAgAAZHJzL2Rvd25yZXYueG1sUEsFBgAAAAAEAAQA+QAAAJADAAAAAA==&#10;" strokecolor="#bc4542">
                  <v:stroke endarrow="block" endarrowwidth="narrow"/>
                </v:shape>
                <v:shape id="Text Box 2" o:spid="_x0000_s1037" type="#_x0000_t202" style="position:absolute;left:5306;top:6934;width:153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wzbMMA&#10;AADbAAAADwAAAGRycy9kb3ducmV2LnhtbESP0WoCMRRE3wv+Q7gF32q2EWvZGkWUgkipuPYDbje3&#10;m9DNzbJJdf17Uyj0cZiZM8xiNfhWnKmPLrCGx0kBgrgOxnGj4eP0+vAMIiZkg21g0nClCKvl6G6B&#10;pQkXPtK5So3IEI4larApdaWUsbbkMU5CR5y9r9B7TFn2jTQ9XjLct1IVxZP06DgvWOxoY6n+rn68&#10;hrd3NXPV1ZpPt08Hpcjz9qi0Ht8P6xcQiYb0H/5r74yG6Rx+v+Qf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wzbMMAAADbAAAADwAAAAAAAAAAAAAAAACYAgAAZHJzL2Rv&#10;d25yZXYueG1sUEsFBgAAAAAEAAQA9QAAAIgDAAAAAA==&#10;" filled="f" stroked="f">
                  <v:textbox style="mso-fit-shape-to-text:t" inset="1mm,.5mm,1mm,.5mm">
                    <w:txbxContent>
                      <w:p w:rsidR="001B7CA6" w:rsidRPr="00BB7A4C" w:rsidRDefault="001B7CA6" w:rsidP="001B7CA6">
                        <w:pPr>
                          <w:pStyle w:val="NormalWeb"/>
                          <w:spacing w:before="0" w:beforeAutospacing="0" w:after="0" w:afterAutospacing="0"/>
                          <w:jc w:val="center"/>
                          <w:rPr>
                            <w:color w:val="A6A6A6"/>
                            <w:sz w:val="18"/>
                            <w:szCs w:val="18"/>
                          </w:rPr>
                        </w:pPr>
                        <w:r w:rsidRPr="00BB7A4C">
                          <w:rPr>
                            <w:rFonts w:ascii="Book Antiqua" w:eastAsia="Times New Roman" w:hAnsi="Book Antiqua"/>
                            <w:color w:val="A6A6A6"/>
                            <w:sz w:val="18"/>
                            <w:szCs w:val="18"/>
                          </w:rPr>
                          <w:t>Strategies</w:t>
                        </w:r>
                      </w:p>
                    </w:txbxContent>
                  </v:textbox>
                </v:shape>
                <v:shape id="Elbow Connector 14" o:spid="_x0000_s1038" type="#_x0000_t34" style="position:absolute;left:6686;top:7848;width:238;height: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mhBr8AAADbAAAADwAAAGRycy9kb3ducmV2LnhtbERPy4rCMBTdD/gP4QruxtQRVKpRRBkQ&#10;dGN9rC/NtSk2N6VJtf69WQguD+e9WHW2Eg9qfOlYwWiYgCDOnS65UHA+/f/OQPiArLFyTApe5GG1&#10;7P0sMNXuyUd6ZKEQMYR9igpMCHUqpc8NWfRDVxNH7uYaiyHCppC6wWcMt5X8S5KJtFhybDBY08ZQ&#10;fs9aq+Cyv2avjVy318PhvC3NvZ2ebq1Sg363noMI1IWv+OPeaQXjODZ+iT9AL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UmhBr8AAADbAAAADwAAAAAAAAAAAAAAAACh&#10;AgAAZHJzL2Rvd25yZXYueG1sUEsFBgAAAAAEAAQA+QAAAI0DAAAAAA==&#10;" strokecolor="#bc4542">
                  <v:stroke endarrow="block" endarrowwidth="narrow"/>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Elbow Connector 19" o:spid="_x0000_s1039" type="#_x0000_t38" style="position:absolute;left:3966;top:7347;width:8;height:989;rotation:18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AvYsQAAADbAAAADwAAAGRycy9kb3ducmV2LnhtbESP3WoCMRSE7wu+QziCdzWrotTVKP4g&#10;SC+Uqg9w3Byzi5uTZRPdtU/fFAq9HGbmG2a+bG0pnlT7wrGCQT8BQZw5XbBRcDnv3j9A+ICssXRM&#10;Cl7kYbnovM0x1a7hL3qeghERwj5FBXkIVSqlz3Ky6PuuIo7ezdUWQ5S1kbrGJsJtKYdJMpEWC44L&#10;OVa0ySm7nx5WwdbQdT3eXCvzfcRmOFpjMTh8KtXrtqsZiEBt+A//tfdawWgKv1/iD5C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kC9ixAAAANsAAAAPAAAAAAAAAAAA&#10;AAAAAKECAABkcnMvZG93bnJldi54bWxQSwUGAAAAAAQABAD5AAAAkgMAAAAA&#10;" adj="996864" strokecolor="#bc4542">
                  <v:stroke startarrow="block" startarrowwidth="narrow" endarrow="block" endarrowwidth="narrow"/>
                </v:shape>
                <v:shape id="Elbow Connector 20" o:spid="_x0000_s1040" type="#_x0000_t34" style="position:absolute;left:4433;top:8085;width:216;height: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a4Yr8AAADbAAAADwAAAGRycy9kb3ducmV2LnhtbERPu2rDMBTdC/0HcQPdajmlhOJYCYlp&#10;oR2TZki2i3X9INKVkVRH+ftqKHQ8nHe9TdaImXwYHStYFiUI4tbpkXsFp++P5zcQISJrNI5JwZ0C&#10;bDePDzVW2t34QPMx9iKHcKhQwRDjVEkZ2oEshsJNxJnrnLcYM/S91B5vOdwa+VKWK2lx5Nww4ETN&#10;QO31+GMV7L/Iz11Ihi+Ni+bezGf3LpV6WqTdGkSkFP/Ff+5PreA1r89f8g+Qm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Pa4Yr8AAADbAAAADwAAAAAAAAAAAAAAAACh&#10;AgAAZHJzL2Rvd25yZXYueG1sUEsFBgAAAAAEAAQA+QAAAI0DAAAAAA==&#10;" strokecolor="#bc4542">
                  <v:stroke endarrow="block" endarrowwidth="narrow"/>
                </v:shape>
                <v:shape id="Text Box 2" o:spid="_x0000_s1041" type="#_x0000_t202" style="position:absolute;left:7010;top:7664;width:1248;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0LcsIA&#10;AADbAAAADwAAAGRycy9kb3ducmV2LnhtbESPQWvCQBSE7wX/w/KE3uomqUhJXUVKpV6NBXt8ZJ9J&#10;NPs2ZJ8x/fduoeBxmJlvmOV6dK0aqA+NZwPpLAFFXHrbcGXg+7B9eQMVBNli65kM/FKA9WrytMTc&#10;+hvvaSikUhHCIUcDtUiXax3KmhyGme+Io3fyvUOJsq+07fEW4a7VWZIstMOG40KNHX3UVF6KqzOw&#10;t1/psXiVjRz1Ycjay092/twZ8zwdN++ghEZ5hP/bO2tgnsLfl/gD9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3QtywgAAANsAAAAPAAAAAAAAAAAAAAAAAJgCAABkcnMvZG93&#10;bnJldi54bWxQSwUGAAAAAAQABAD1AAAAhwMAAAAA&#10;" stroked="f">
                  <v:textbox style="mso-fit-shape-to-text:t" inset="1mm,.5mm,1mm,.5mm">
                    <w:txbxContent>
                      <w:p w:rsidR="001B7CA6" w:rsidRPr="00925076" w:rsidRDefault="001B7CA6" w:rsidP="001B7CA6">
                        <w:pPr>
                          <w:pStyle w:val="NormalWeb"/>
                          <w:spacing w:before="0" w:beforeAutospacing="0" w:after="0" w:afterAutospacing="0"/>
                          <w:jc w:val="center"/>
                          <w:rPr>
                            <w:sz w:val="18"/>
                            <w:szCs w:val="18"/>
                          </w:rPr>
                        </w:pPr>
                        <w:r>
                          <w:rPr>
                            <w:rFonts w:ascii="Book Antiqua" w:eastAsia="Times New Roman" w:hAnsi="Book Antiqua"/>
                            <w:sz w:val="18"/>
                            <w:szCs w:val="18"/>
                          </w:rPr>
                          <w:t>Livelihood</w:t>
                        </w:r>
                      </w:p>
                    </w:txbxContent>
                  </v:textbox>
                </v:shape>
                <v:shape id="Text Box 2" o:spid="_x0000_s1042" type="#_x0000_t202" style="position:absolute;left:7010;top:7941;width:1248;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VBcIA&#10;AADbAAAADwAAAGRycy9kb3ducmV2LnhtbESPQWvCQBSE7wX/w/KE3urGWEqJriKi6NVY0OMj+5qk&#10;Zt+G7DOm/74rCD0OM/MNs1gNrlE9daH2bGA6SUARF97WXBr4Ou3ePkEFQbbYeCYDvxRgtRy9LDCz&#10;/s5H6nMpVYRwyNBAJdJmWoeiIodh4lvi6H37zqFE2ZXadniPcNfoNEk+tMOa40KFLW0qKq75zRk4&#10;2v30nM9kLWd96tPmekl/tgdjXsfDeg5KaJD/8LN9sAbeU3h8iT9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D5UFwgAAANsAAAAPAAAAAAAAAAAAAAAAAJgCAABkcnMvZG93&#10;bnJldi54bWxQSwUGAAAAAAQABAD1AAAAhwMAAAAA&#10;" stroked="f">
                  <v:textbox style="mso-fit-shape-to-text:t" inset="1mm,.5mm,1mm,.5mm">
                    <w:txbxContent>
                      <w:p w:rsidR="001B7CA6" w:rsidRPr="00925076" w:rsidRDefault="001B7CA6" w:rsidP="001B7CA6">
                        <w:pPr>
                          <w:pStyle w:val="NormalWeb"/>
                          <w:spacing w:before="0" w:beforeAutospacing="0" w:after="0" w:afterAutospacing="0"/>
                          <w:jc w:val="center"/>
                          <w:rPr>
                            <w:sz w:val="18"/>
                            <w:szCs w:val="18"/>
                          </w:rPr>
                        </w:pPr>
                        <w:r>
                          <w:rPr>
                            <w:rFonts w:ascii="Book Antiqua" w:eastAsia="Times New Roman" w:hAnsi="Book Antiqua"/>
                            <w:sz w:val="18"/>
                            <w:szCs w:val="18"/>
                          </w:rPr>
                          <w:t>Sustainability</w:t>
                        </w:r>
                      </w:p>
                    </w:txbxContent>
                  </v:textbox>
                </v:shape>
                <v:shape id="Text Box 2" o:spid="_x0000_s1043" type="#_x0000_t202" style="position:absolute;left:7063;top:7393;width:1139;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FGEsMA&#10;AADbAAAADwAAAGRycy9kb3ducmV2LnhtbESP0WoCMRRE3wv+Q7gF32q20UrZGkWUgkipuPYDbje3&#10;m9DNzbJJdf17Uyj0cZiZM8xiNfhWnKmPLrCGx0kBgrgOxnGj4eP0+vAMIiZkg21g0nClCKvl6G6B&#10;pQkXPtK5So3IEI4larApdaWUsbbkMU5CR5y9r9B7TFn2jTQ9XjLct1IVxVx6dJwXLHa0sVR/Vz9e&#10;w9u7enLV1ZpPt08Hpcjz9qi0Ht8P6xcQiYb0H/5r74yG2RR+v+Qf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FGEsMAAADbAAAADwAAAAAAAAAAAAAAAACYAgAAZHJzL2Rv&#10;d25yZXYueG1sUEsFBgAAAAAEAAQA9QAAAIgDAAAAAA==&#10;" filled="f" stroked="f">
                  <v:textbox style="mso-fit-shape-to-text:t" inset="1mm,.5mm,1mm,.5mm">
                    <w:txbxContent>
                      <w:p w:rsidR="001B7CA6" w:rsidRPr="00BB7A4C" w:rsidRDefault="001B7CA6" w:rsidP="001B7CA6">
                        <w:pPr>
                          <w:pStyle w:val="NormalWeb"/>
                          <w:spacing w:before="0" w:beforeAutospacing="0" w:after="0" w:afterAutospacing="0"/>
                          <w:jc w:val="center"/>
                          <w:rPr>
                            <w:color w:val="A6A6A6"/>
                            <w:sz w:val="18"/>
                            <w:szCs w:val="18"/>
                          </w:rPr>
                        </w:pPr>
                        <w:r w:rsidRPr="00BB7A4C">
                          <w:rPr>
                            <w:rFonts w:ascii="Book Antiqua" w:eastAsia="Times New Roman" w:hAnsi="Book Antiqua"/>
                            <w:color w:val="A6A6A6"/>
                            <w:sz w:val="18"/>
                            <w:szCs w:val="18"/>
                          </w:rPr>
                          <w:t>Outcomes</w:t>
                        </w:r>
                      </w:p>
                    </w:txbxContent>
                  </v:textbox>
                </v:shape>
                <v:shape id="Elbow Connector 24" o:spid="_x0000_s1044" type="#_x0000_t34" style="position:absolute;left:5978;top:7604;width:190;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4vpcIAAADbAAAADwAAAGRycy9kb3ducmV2LnhtbESP0YrCMBRE3wX/IVzBN02VIm41SlcQ&#10;+iZVP+DS3G2rzU23iba7X2+EhX0cZuYMs90PphFP6lxtWcFiHoEgLqyuuVRwvRxnaxDOI2tsLJOC&#10;H3Kw341HW0y07Tmn59mXIkDYJaig8r5NpHRFRQbd3LbEwfuynUEfZFdK3WEf4KaRyyhaSYM1h4UK&#10;WzpUVNzPD6Mgu2Xpx+P7152O8VXrIk/zw2ev1HQypBsQngb/H/5rZ1pBHMP7S/gBcvc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i4vpcIAAADbAAAADwAAAAAAAAAAAAAA&#10;AAChAgAAZHJzL2Rvd25yZXYueG1sUEsFBgAAAAAEAAQA+QAAAJADAAAAAA==&#10;" strokecolor="#bc4542">
                  <v:stroke endarrow="block" endarrowwidth="narrow"/>
                </v:shape>
                <v:group id="Group 21" o:spid="_x0000_s1045" style="position:absolute;left:3974;top:8193;width:1133;height:280" coordorigin="1393,7337" coordsize="7343,17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Text Box 2" o:spid="_x0000_s1046" type="#_x0000_t202" style="position:absolute;left:1393;top:7337;width:7343;height:1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STBsIA&#10;AADbAAAADwAAAGRycy9kb3ducmV2LnhtbESPQWvCQBSE70L/w/IEb7oxipTUVaRY6tUo2OMj+5pE&#10;s29D9hnTf98VCj0OM/MNs94OrlE9daH2bGA+S0ARF97WXBo4nz6mr6CCIFtsPJOBHwqw3byM1phZ&#10;/+Aj9bmUKkI4ZGigEmkzrUNRkcMw8y1x9L5951Ci7EptO3xEuGt0miQr7bDmuFBhS+8VFbf87gwc&#10;7ef8ki9kJxd96tPm9pVe9wdjJuNh9wZKaJD/8F/7YA0sV/D8En+A3v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NJMGwgAAANsAAAAPAAAAAAAAAAAAAAAAAJgCAABkcnMvZG93&#10;bnJldi54bWxQSwUGAAAAAAQABAD1AAAAhwMAAAAA&#10;" stroked="f">
                    <v:textbox style="mso-fit-shape-to-text:t" inset="1mm,.5mm,1mm,.5mm">
                      <w:txbxContent>
                        <w:p w:rsidR="001B7CA6" w:rsidRPr="00925076" w:rsidRDefault="001B7CA6" w:rsidP="001B7CA6">
                          <w:pPr>
                            <w:pStyle w:val="NormalWeb"/>
                            <w:spacing w:before="0" w:beforeAutospacing="0" w:after="0" w:afterAutospacing="0"/>
                            <w:jc w:val="center"/>
                            <w:rPr>
                              <w:sz w:val="18"/>
                              <w:szCs w:val="18"/>
                            </w:rPr>
                          </w:pPr>
                          <w:r>
                            <w:rPr>
                              <w:rFonts w:ascii="Book Antiqua" w:eastAsia="Times New Roman" w:hAnsi="Book Antiqua"/>
                              <w:sz w:val="18"/>
                              <w:szCs w:val="18"/>
                            </w:rPr>
                            <w:t>Institutions</w:t>
                          </w:r>
                        </w:p>
                      </w:txbxContent>
                    </v:textbox>
                  </v:shape>
                  <v:roundrect id="Rounded Rectangle 25" o:spid="_x0000_s1047" style="position:absolute;left:1393;top:7393;width:7200;height:16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EPLcMA&#10;AADbAAAADwAAAGRycy9kb3ducmV2LnhtbESP0YrCMBRE3xf8h3AF39a0IutSG6UKC+K+aNcPuDTX&#10;trS5KU1Wq19vBMHHYWbOMOl6MK24UO9qywriaQSCuLC65lLB6e/n8xuE88gaW8uk4EYO1qvRR4qJ&#10;tlc+0iX3pQgQdgkqqLzvEildUZFBN7UdcfDOtjfog+xLqXu8Brhp5SyKvqTBmsNChR1tKyqa/N8o&#10;OLb3+JCVdbaLZTPYzT7/PR+2Sk3GQ7YE4Wnw7/CrvdMK5gt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EPLcMAAADbAAAADwAAAAAAAAAAAAAAAACYAgAAZHJzL2Rv&#10;d25yZXYueG1sUEsFBgAAAAAEAAQA9QAAAIgDAAAAAA==&#10;" filled="f" strokecolor="#bfbfbf" strokeweight="2pt"/>
                </v:group>
                <v:group id="Group 31" o:spid="_x0000_s1048" style="position:absolute;left:3971;top:7699;width:1134;height:279" coordorigin="10218,7317" coordsize="6118,17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Text Box 2" o:spid="_x0000_s1049" type="#_x0000_t202" style="position:absolute;left:10218;top:7317;width:6118;height:17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sHdMMA&#10;AADbAAAADwAAAGRycy9kb3ducmV2LnhtbESPQWvCQBSE70L/w/IKvenGtEibuoqUil6Ngj0+ss8k&#10;mn0bss8Y/323UPA4zMw3zHw5uEb11IXas4HpJAFFXHhbc2ngsF+P30EFQbbYeCYDdwqwXDyN5phZ&#10;f+Md9bmUKkI4ZGigEmkzrUNRkcMw8S1x9E6+cyhRdqW2Hd4i3DU6TZKZdlhzXKiwpa+Kikt+dQZ2&#10;djM95q+ykqPe92lz+UnP31tjXp6H1ScooUEe4f/21hp4+4C/L/EH6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sHdMMAAADbAAAADwAAAAAAAAAAAAAAAACYAgAAZHJzL2Rv&#10;d25yZXYueG1sUEsFBgAAAAAEAAQA9QAAAIgDAAAAAA==&#10;" stroked="f">
                    <v:textbox style="mso-fit-shape-to-text:t" inset="1mm,.5mm,1mm,.5mm">
                      <w:txbxContent>
                        <w:p w:rsidR="001B7CA6" w:rsidRPr="00925076" w:rsidRDefault="001B7CA6" w:rsidP="001B7CA6">
                          <w:pPr>
                            <w:pStyle w:val="NormalWeb"/>
                            <w:spacing w:before="0" w:beforeAutospacing="0" w:after="0" w:afterAutospacing="0"/>
                            <w:jc w:val="center"/>
                            <w:rPr>
                              <w:sz w:val="18"/>
                              <w:szCs w:val="18"/>
                            </w:rPr>
                          </w:pPr>
                          <w:r>
                            <w:rPr>
                              <w:rFonts w:ascii="Book Antiqua" w:eastAsia="Times New Roman" w:hAnsi="Book Antiqua"/>
                              <w:sz w:val="18"/>
                              <w:szCs w:val="18"/>
                            </w:rPr>
                            <w:t>Resources</w:t>
                          </w:r>
                        </w:p>
                      </w:txbxContent>
                    </v:textbox>
                  </v:shape>
                  <v:roundrect id="Rounded Rectangle 27" o:spid="_x0000_s1050" style="position:absolute;left:10324;top:7391;width:5945;height:169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EBhL0A&#10;AADbAAAADwAAAGRycy9kb3ducmV2LnhtbERPSwrCMBDdC94hjOBO0wqKVKNUQRDdaPUAQzO2xWZS&#10;mqjV05uF4PLx/st1Z2rxpNZVlhXE4wgEcW51xYWC62U3moNwHlljbZkUvMnBetXvLTHR9sVnema+&#10;ECGEXYIKSu+bREqXl2TQjW1DHLibbQ36ANtC6hZfIdzUchJFM2mw4tBQYkPbkvJ79jAKzvUnPqVF&#10;le5jee/s5pAdb6etUsNBly5AeOr8X/xz77WCaVgfvoQf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VEBhL0AAADbAAAADwAAAAAAAAAAAAAAAACYAgAAZHJzL2Rvd25yZXYu&#10;eG1sUEsFBgAAAAAEAAQA9QAAAIIDAAAAAA==&#10;" filled="f" strokecolor="#bfbfbf" strokeweight="2pt"/>
                </v:group>
                <v:group id="Group 30" o:spid="_x0000_s1051" style="position:absolute;left:3966;top:7199;width:1134;height:284" coordorigin="10220,4748" coordsize="6117,18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Text Box 2" o:spid="_x0000_s1052" type="#_x0000_t202" style="position:absolute;left:10220;top:4748;width:6117;height:1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YD2MIA&#10;AADbAAAADwAAAGRycy9kb3ducmV2LnhtbESPQWvCQBSE7wX/w/KE3urGSEuJriKi6NVY0OMj+5qk&#10;Zt+G7DOm/74rCD0OM/MNs1gNrlE9daH2bGA6SUARF97WXBr4Ou3ePkEFQbbYeCYDvxRgtRy9LDCz&#10;/s5H6nMpVYRwyNBAJdJmWoeiIodh4lvi6H37zqFE2ZXadniPcNfoNEk+tMOa40KFLW0qKq75zRk4&#10;2v30nM9kLWd96tPmekl/tgdjXsfDeg5KaJD/8LN9sAbeU3h8iT9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1gPYwgAAANsAAAAPAAAAAAAAAAAAAAAAAJgCAABkcnMvZG93&#10;bnJldi54bWxQSwUGAAAAAAQABAD1AAAAhwMAAAAA&#10;" stroked="f">
                    <v:textbox style="mso-fit-shape-to-text:t" inset="1mm,.5mm,1mm,.5mm">
                      <w:txbxContent>
                        <w:p w:rsidR="001B7CA6" w:rsidRPr="00925076" w:rsidRDefault="001B7CA6" w:rsidP="001B7CA6">
                          <w:pPr>
                            <w:pStyle w:val="NormalWeb"/>
                            <w:spacing w:before="0" w:beforeAutospacing="0" w:after="0" w:afterAutospacing="0"/>
                            <w:jc w:val="center"/>
                            <w:rPr>
                              <w:sz w:val="18"/>
                              <w:szCs w:val="18"/>
                            </w:rPr>
                          </w:pPr>
                          <w:r>
                            <w:rPr>
                              <w:rFonts w:ascii="Book Antiqua" w:eastAsia="Times New Roman" w:hAnsi="Book Antiqua"/>
                              <w:sz w:val="18"/>
                              <w:szCs w:val="18"/>
                            </w:rPr>
                            <w:t>Drivers</w:t>
                          </w:r>
                        </w:p>
                      </w:txbxContent>
                    </v:textbox>
                  </v:shape>
                  <v:roundrect id="Rounded Rectangle 29" o:spid="_x0000_s1053" style="position:absolute;left:10336;top:4864;width:5943;height:168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Of88MA&#10;AADbAAAADwAAAGRycy9kb3ducmV2LnhtbESP0YrCMBRE3xf8h3AF39a0yspSG6UKC+K+aNcPuDTX&#10;trS5KU1Wq19vBMHHYWbOMOl6MK24UO9qywriaQSCuLC65lLB6e/n8xuE88gaW8uk4EYO1qvRR4qJ&#10;tlc+0iX3pQgQdgkqqLzvEildUZFBN7UdcfDOtjfog+xLqXu8Brhp5SyKFtJgzWGhwo62FRVN/m8U&#10;HNt7fMjKOtvFshnsZp//ng9bpSbjIVuC8DT4d/jV3mkFX3N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Of88MAAADbAAAADwAAAAAAAAAAAAAAAACYAgAAZHJzL2Rv&#10;d25yZXYueG1sUEsFBgAAAAAEAAQA9QAAAIgDAAAAAA==&#10;" filled="f" strokecolor="#bfbfbf" strokeweight="2pt">
                    <v:textbox>
                      <w:txbxContent>
                        <w:p w:rsidR="001B7CA6" w:rsidRDefault="001B7CA6" w:rsidP="001B7CA6"/>
                      </w:txbxContent>
                    </v:textbox>
                  </v:roundrect>
                </v:group>
                <v:shape id="Elbow Connector 32" o:spid="_x0000_s1054" type="#_x0000_t34" style="position:absolute;left:4430;top:7591;width:216;height: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5eMIAAADbAAAADwAAAGRycy9kb3ducmV2LnhtbESP0YrCMBRE34X9h3AXfNN0RWW3GqUK&#10;Qt+k6gdcmmtbbW66TbR1v34jCD4OM3OGWa57U4s7ta6yrOBrHIEgzq2uuFBwOu5G3yCcR9ZYWyYF&#10;D3KwXn0Mlhhr23FG94MvRICwi1FB6X0TS+nykgy6sW2Ig3e2rUEfZFtI3WIX4KaWkyiaS4MVh4US&#10;G9qWlF8PN6MgvaTJz+33z+1305PWeZZk202n1PCzTxYgPPX+HX61U61gNoXnl/AD5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e5eMIAAADbAAAADwAAAAAAAAAAAAAA&#10;AAChAgAAZHJzL2Rvd25yZXYueG1sUEsFBgAAAAAEAAQA+QAAAJADAAAAAA==&#10;" strokecolor="#bc4542">
                  <v:stroke endarrow="block" endarrowwidth="narrow"/>
                </v:shape>
              </v:group>
            </w:pict>
          </mc:Fallback>
        </mc:AlternateContent>
      </w:r>
    </w:p>
    <w:p w:rsidR="001B7CA6" w:rsidRPr="0010627B" w:rsidRDefault="001B7CA6" w:rsidP="001B7CA6">
      <w:pPr>
        <w:spacing w:line="360" w:lineRule="auto"/>
        <w:jc w:val="both"/>
        <w:rPr>
          <w:rFonts w:ascii="Times New Roman" w:hAnsi="Times New Roman"/>
          <w:sz w:val="24"/>
          <w:szCs w:val="24"/>
        </w:rPr>
      </w:pPr>
    </w:p>
    <w:p w:rsidR="001B7CA6" w:rsidRPr="0010627B" w:rsidRDefault="001B7CA6" w:rsidP="001B7CA6">
      <w:pPr>
        <w:spacing w:line="360" w:lineRule="auto"/>
        <w:jc w:val="both"/>
        <w:rPr>
          <w:rFonts w:ascii="Times New Roman" w:hAnsi="Times New Roman"/>
          <w:sz w:val="24"/>
          <w:szCs w:val="24"/>
        </w:rPr>
      </w:pPr>
    </w:p>
    <w:p w:rsidR="001B7CA6" w:rsidRPr="0010627B" w:rsidRDefault="001B7CA6" w:rsidP="001B7CA6">
      <w:pPr>
        <w:spacing w:line="360" w:lineRule="auto"/>
        <w:jc w:val="both"/>
        <w:rPr>
          <w:rFonts w:ascii="Times New Roman" w:hAnsi="Times New Roman"/>
          <w:sz w:val="24"/>
          <w:szCs w:val="24"/>
        </w:rPr>
      </w:pPr>
    </w:p>
    <w:p w:rsidR="001B7CA6" w:rsidRPr="0010627B" w:rsidRDefault="001B7CA6" w:rsidP="001B7CA6">
      <w:pPr>
        <w:spacing w:line="360" w:lineRule="auto"/>
        <w:jc w:val="both"/>
        <w:rPr>
          <w:rFonts w:ascii="Times New Roman" w:hAnsi="Times New Roman"/>
          <w:sz w:val="24"/>
          <w:szCs w:val="24"/>
        </w:rPr>
      </w:pPr>
    </w:p>
    <w:p w:rsidR="001B7CA6" w:rsidRPr="004242AA" w:rsidRDefault="001B7CA6" w:rsidP="001B7CA6">
      <w:pPr>
        <w:autoSpaceDE w:val="0"/>
        <w:autoSpaceDN w:val="0"/>
        <w:adjustRightInd w:val="0"/>
        <w:spacing w:line="276" w:lineRule="auto"/>
        <w:jc w:val="center"/>
        <w:rPr>
          <w:rFonts w:ascii="Times New Roman" w:hAnsi="Times New Roman"/>
          <w:sz w:val="24"/>
          <w:szCs w:val="24"/>
        </w:rPr>
      </w:pPr>
      <w:r w:rsidRPr="004242AA">
        <w:rPr>
          <w:rFonts w:ascii="Times New Roman" w:hAnsi="Times New Roman"/>
          <w:sz w:val="24"/>
          <w:szCs w:val="24"/>
        </w:rPr>
        <w:t xml:space="preserve">Figure 1. Conceptual framework </w:t>
      </w:r>
      <w:r w:rsidRPr="004242AA">
        <w:rPr>
          <w:rFonts w:ascii="Times New Roman" w:hAnsi="Times New Roman"/>
          <w:sz w:val="24"/>
          <w:szCs w:val="24"/>
        </w:rPr>
        <w:fldChar w:fldCharType="begin" w:fldLock="1"/>
      </w:r>
      <w:r w:rsidRPr="004242AA">
        <w:rPr>
          <w:rFonts w:ascii="Times New Roman" w:hAnsi="Times New Roman"/>
          <w:sz w:val="24"/>
          <w:szCs w:val="24"/>
        </w:rPr>
        <w:instrText xml:space="preserve">ADDIN Mendeley Citation{2d7d9944-9927-4b17-b369-7c7dbfa71e81} CSL_CITATION  { "citationItems" : [ { "id" : "ITEM-1", "itemData" : { "author" : [ { "family" : "Scoones", "given" : "Ian" } ], "id" : "ITEM-1", "issued" : { "date-parts" : [ [ "1998" ] ] }, "page" : "22", "publisher-place" : "Brighton", "title" : "Sustainable Rural Livelihoods a Framework for Analysis. IDS Working Paper 72", "type" : "report" }, "uris" : [ "http://www.mendeley.com/documents/?uuid=2d7d9944-9927-4b17-b369-7c7dbfa71e81" ] } ], "mendeley" : { "manualFormatting" : "(after Scoones, 1998)", "previouslyFormattedCitation" : "(Scoones, 1998)" }, "properties" : { "noteIndex" : 0 }, "schema" : "https://github.com/citation-style-language/schema/raw/master/csl-citation.json" } </w:instrText>
      </w:r>
      <w:r w:rsidRPr="004242AA">
        <w:rPr>
          <w:rFonts w:ascii="Times New Roman" w:hAnsi="Times New Roman"/>
          <w:sz w:val="24"/>
          <w:szCs w:val="24"/>
        </w:rPr>
        <w:fldChar w:fldCharType="separate"/>
      </w:r>
      <w:r w:rsidRPr="004242AA">
        <w:rPr>
          <w:rFonts w:ascii="Times New Roman" w:hAnsi="Times New Roman"/>
          <w:noProof/>
          <w:sz w:val="24"/>
          <w:szCs w:val="24"/>
        </w:rPr>
        <w:t>(after Scoones, 1998)</w:t>
      </w:r>
      <w:r w:rsidRPr="004242AA">
        <w:rPr>
          <w:rFonts w:ascii="Times New Roman" w:hAnsi="Times New Roman"/>
          <w:sz w:val="24"/>
          <w:szCs w:val="24"/>
        </w:rPr>
        <w:fldChar w:fldCharType="end"/>
      </w:r>
    </w:p>
    <w:p w:rsidR="001B7CA6" w:rsidRDefault="001B7CA6" w:rsidP="001B7CA6">
      <w:pPr>
        <w:spacing w:line="360" w:lineRule="auto"/>
        <w:jc w:val="both"/>
        <w:rPr>
          <w:rFonts w:ascii="Times New Roman" w:hAnsi="Times New Roman"/>
          <w:sz w:val="24"/>
          <w:szCs w:val="24"/>
        </w:rPr>
      </w:pPr>
    </w:p>
    <w:p w:rsidR="001B7CA6" w:rsidRDefault="001B7CA6" w:rsidP="001B7CA6">
      <w:pPr>
        <w:numPr>
          <w:ilvl w:val="0"/>
          <w:numId w:val="6"/>
        </w:numPr>
        <w:autoSpaceDE w:val="0"/>
        <w:autoSpaceDN w:val="0"/>
        <w:adjustRightInd w:val="0"/>
        <w:spacing w:line="360" w:lineRule="auto"/>
        <w:contextualSpacing/>
        <w:jc w:val="both"/>
        <w:rPr>
          <w:rFonts w:ascii="Times New Roman" w:hAnsi="Times New Roman"/>
          <w:sz w:val="24"/>
          <w:szCs w:val="24"/>
        </w:rPr>
      </w:pPr>
      <w:r w:rsidRPr="00330180">
        <w:rPr>
          <w:rFonts w:ascii="Times New Roman" w:hAnsi="Times New Roman"/>
          <w:i/>
          <w:color w:val="4F81BD"/>
          <w:sz w:val="24"/>
          <w:szCs w:val="24"/>
        </w:rPr>
        <w:t>Institutions</w:t>
      </w:r>
      <w:r w:rsidRPr="00330180">
        <w:rPr>
          <w:rFonts w:ascii="Times New Roman" w:hAnsi="Times New Roman"/>
          <w:color w:val="4F81BD"/>
          <w:sz w:val="24"/>
          <w:szCs w:val="24"/>
        </w:rPr>
        <w:t>:</w:t>
      </w:r>
      <w:r w:rsidRPr="00330180">
        <w:rPr>
          <w:rFonts w:ascii="Times New Roman" w:hAnsi="Times New Roman"/>
          <w:sz w:val="24"/>
          <w:szCs w:val="24"/>
        </w:rPr>
        <w:t xml:space="preserve"> formal or informal </w:t>
      </w:r>
      <w:r w:rsidRPr="00330180">
        <w:rPr>
          <w:rFonts w:ascii="Times New Roman" w:hAnsi="Times New Roman"/>
          <w:b/>
          <w:color w:val="000000"/>
          <w:sz w:val="24"/>
          <w:szCs w:val="24"/>
        </w:rPr>
        <w:t>institutions</w:t>
      </w:r>
      <w:r w:rsidRPr="00330180">
        <w:rPr>
          <w:rFonts w:ascii="Times New Roman" w:hAnsi="Times New Roman"/>
          <w:color w:val="000000"/>
          <w:sz w:val="24"/>
          <w:szCs w:val="24"/>
        </w:rPr>
        <w:t xml:space="preserve"> </w:t>
      </w:r>
      <w:r w:rsidRPr="00330180">
        <w:rPr>
          <w:rFonts w:ascii="Times New Roman" w:hAnsi="Times New Roman"/>
          <w:sz w:val="24"/>
          <w:szCs w:val="24"/>
        </w:rPr>
        <w:t xml:space="preserve">such as community regulations and market arrangements (which can also be seen as drivers) </w:t>
      </w:r>
      <w:r w:rsidRPr="00330180">
        <w:rPr>
          <w:rFonts w:ascii="Times New Roman" w:hAnsi="Times New Roman"/>
          <w:color w:val="000000"/>
          <w:sz w:val="24"/>
          <w:szCs w:val="24"/>
        </w:rPr>
        <w:t xml:space="preserve">can partly influence other drivers and resources, affecting </w:t>
      </w:r>
      <w:r w:rsidRPr="00330180">
        <w:rPr>
          <w:rFonts w:ascii="Times New Roman" w:hAnsi="Times New Roman"/>
          <w:sz w:val="24"/>
          <w:szCs w:val="24"/>
        </w:rPr>
        <w:t>farming challenges and options to intensify and integrate crop-livestock production in a given region. We need to identify and take account for the more relevant institutions that can facilitate or limit the adoption of promising interventions.</w:t>
      </w:r>
      <w:r>
        <w:rPr>
          <w:rFonts w:ascii="Times New Roman" w:hAnsi="Times New Roman"/>
          <w:sz w:val="24"/>
          <w:szCs w:val="24"/>
        </w:rPr>
        <w:t xml:space="preserve"> Local institutions that regulate access right to land by different farmers’ categories need to be addressed with all stakeholders. They can explore alternatives than can contribute to more sustainable and equitable use of natural resources, and where possible, design new technical options and institutional arrangements. These can include access right to land by vulnerable farmers such as widows, etc.</w:t>
      </w:r>
    </w:p>
    <w:p w:rsidR="001B7CA6" w:rsidRPr="00330180" w:rsidRDefault="001B7CA6" w:rsidP="001B7CA6">
      <w:pPr>
        <w:numPr>
          <w:ilvl w:val="0"/>
          <w:numId w:val="6"/>
        </w:numPr>
        <w:autoSpaceDE w:val="0"/>
        <w:autoSpaceDN w:val="0"/>
        <w:adjustRightInd w:val="0"/>
        <w:spacing w:line="360" w:lineRule="auto"/>
        <w:contextualSpacing/>
        <w:jc w:val="both"/>
        <w:rPr>
          <w:rFonts w:ascii="Times New Roman" w:hAnsi="Times New Roman"/>
          <w:sz w:val="24"/>
          <w:szCs w:val="24"/>
        </w:rPr>
      </w:pPr>
      <w:r w:rsidRPr="00330180">
        <w:rPr>
          <w:rFonts w:ascii="Times New Roman" w:hAnsi="Times New Roman"/>
          <w:i/>
          <w:color w:val="4F81BD"/>
          <w:sz w:val="24"/>
          <w:szCs w:val="24"/>
        </w:rPr>
        <w:t>Outcomes:</w:t>
      </w:r>
      <w:r w:rsidRPr="00330180">
        <w:rPr>
          <w:rFonts w:ascii="Times New Roman" w:hAnsi="Times New Roman"/>
          <w:sz w:val="24"/>
          <w:szCs w:val="24"/>
        </w:rPr>
        <w:t xml:space="preserve"> intensification can have </w:t>
      </w:r>
      <w:r w:rsidRPr="00330180">
        <w:rPr>
          <w:rFonts w:ascii="Times New Roman" w:hAnsi="Times New Roman"/>
          <w:b/>
          <w:sz w:val="24"/>
          <w:szCs w:val="24"/>
        </w:rPr>
        <w:t>outcomes</w:t>
      </w:r>
      <w:r w:rsidRPr="00330180">
        <w:rPr>
          <w:rFonts w:ascii="Times New Roman" w:hAnsi="Times New Roman"/>
          <w:sz w:val="24"/>
          <w:szCs w:val="24"/>
        </w:rPr>
        <w:t xml:space="preserve"> related to </w:t>
      </w:r>
      <w:r w:rsidRPr="00330180">
        <w:rPr>
          <w:rFonts w:ascii="Times New Roman" w:hAnsi="Times New Roman"/>
          <w:b/>
          <w:sz w:val="24"/>
          <w:szCs w:val="24"/>
        </w:rPr>
        <w:t>livelihoods</w:t>
      </w:r>
      <w:r w:rsidRPr="00330180">
        <w:rPr>
          <w:rFonts w:ascii="Times New Roman" w:hAnsi="Times New Roman"/>
          <w:sz w:val="24"/>
          <w:szCs w:val="24"/>
        </w:rPr>
        <w:t xml:space="preserve"> including risk and vulnerability (e.g. food security, poverty reduction) and the </w:t>
      </w:r>
      <w:r w:rsidRPr="00330180">
        <w:rPr>
          <w:rFonts w:ascii="Times New Roman" w:hAnsi="Times New Roman"/>
          <w:b/>
          <w:sz w:val="24"/>
          <w:szCs w:val="24"/>
        </w:rPr>
        <w:t>sustainability</w:t>
      </w:r>
      <w:r w:rsidRPr="00330180">
        <w:rPr>
          <w:rFonts w:ascii="Times New Roman" w:hAnsi="Times New Roman"/>
          <w:sz w:val="24"/>
          <w:szCs w:val="24"/>
        </w:rPr>
        <w:t xml:space="preserve"> of the whole system (see below), which can influence drivers, institutions and livelihood resources.</w:t>
      </w:r>
    </w:p>
    <w:p w:rsidR="001B7CA6" w:rsidRPr="00330180" w:rsidRDefault="001B7CA6" w:rsidP="001B7CA6">
      <w:pPr>
        <w:autoSpaceDE w:val="0"/>
        <w:autoSpaceDN w:val="0"/>
        <w:adjustRightInd w:val="0"/>
        <w:spacing w:line="360" w:lineRule="auto"/>
        <w:jc w:val="both"/>
        <w:rPr>
          <w:rFonts w:ascii="Times New Roman" w:hAnsi="Times New Roman"/>
          <w:color w:val="000000"/>
          <w:sz w:val="24"/>
          <w:szCs w:val="24"/>
        </w:rPr>
      </w:pPr>
    </w:p>
    <w:p w:rsidR="001B7CA6" w:rsidRPr="00330180" w:rsidRDefault="001B7CA6" w:rsidP="001B7CA6">
      <w:pPr>
        <w:autoSpaceDE w:val="0"/>
        <w:autoSpaceDN w:val="0"/>
        <w:adjustRightInd w:val="0"/>
        <w:spacing w:line="360" w:lineRule="auto"/>
        <w:jc w:val="both"/>
        <w:rPr>
          <w:rFonts w:ascii="Times New Roman" w:hAnsi="Times New Roman"/>
          <w:b/>
          <w:color w:val="4F81BD"/>
          <w:sz w:val="24"/>
          <w:szCs w:val="24"/>
        </w:rPr>
      </w:pPr>
      <w:r w:rsidRPr="00330180">
        <w:rPr>
          <w:rFonts w:ascii="Times New Roman" w:hAnsi="Times New Roman"/>
          <w:b/>
          <w:color w:val="4F81BD"/>
          <w:sz w:val="24"/>
          <w:szCs w:val="24"/>
        </w:rPr>
        <w:t>Sustainability</w:t>
      </w:r>
    </w:p>
    <w:p w:rsidR="001B7CA6" w:rsidRPr="00330180" w:rsidRDefault="001B7CA6" w:rsidP="001B7CA6">
      <w:pPr>
        <w:spacing w:line="360" w:lineRule="auto"/>
        <w:jc w:val="both"/>
        <w:rPr>
          <w:rFonts w:ascii="Times New Roman" w:hAnsi="Times New Roman"/>
          <w:sz w:val="24"/>
          <w:szCs w:val="24"/>
        </w:rPr>
      </w:pPr>
      <w:r w:rsidRPr="00330180">
        <w:rPr>
          <w:rFonts w:ascii="Times New Roman" w:hAnsi="Times New Roman"/>
          <w:sz w:val="24"/>
          <w:szCs w:val="24"/>
        </w:rPr>
        <w:t xml:space="preserve">Farming systems are a clear example of human-environment </w:t>
      </w:r>
      <w:commentRangeStart w:id="22"/>
      <w:r w:rsidRPr="00330180">
        <w:rPr>
          <w:rFonts w:ascii="Times New Roman" w:hAnsi="Times New Roman"/>
          <w:sz w:val="24"/>
          <w:szCs w:val="24"/>
        </w:rPr>
        <w:t>interactions</w:t>
      </w:r>
      <w:commentRangeEnd w:id="22"/>
      <w:r w:rsidR="00962FB6">
        <w:rPr>
          <w:rStyle w:val="CommentReference"/>
        </w:rPr>
        <w:commentReference w:id="22"/>
      </w:r>
      <w:r w:rsidRPr="00330180">
        <w:rPr>
          <w:rFonts w:ascii="Times New Roman" w:hAnsi="Times New Roman"/>
          <w:sz w:val="24"/>
          <w:szCs w:val="24"/>
        </w:rPr>
        <w:t>. To target interventions to achieve more sustainable intensification and more resilient systems, we need to consider:</w:t>
      </w:r>
    </w:p>
    <w:p w:rsidR="001B7CA6" w:rsidRPr="00330180" w:rsidRDefault="001B7CA6" w:rsidP="001B7CA6">
      <w:pPr>
        <w:numPr>
          <w:ilvl w:val="0"/>
          <w:numId w:val="6"/>
        </w:numPr>
        <w:spacing w:line="360" w:lineRule="auto"/>
        <w:contextualSpacing/>
        <w:jc w:val="both"/>
        <w:rPr>
          <w:rFonts w:ascii="Times New Roman" w:hAnsi="Times New Roman"/>
          <w:sz w:val="24"/>
          <w:szCs w:val="24"/>
        </w:rPr>
      </w:pPr>
      <w:r w:rsidRPr="00330180">
        <w:rPr>
          <w:rFonts w:ascii="Times New Roman" w:hAnsi="Times New Roman"/>
          <w:i/>
          <w:color w:val="4F81BD"/>
          <w:sz w:val="24"/>
          <w:szCs w:val="24"/>
        </w:rPr>
        <w:t>Integral approach</w:t>
      </w:r>
      <w:r w:rsidRPr="00330180">
        <w:rPr>
          <w:rFonts w:ascii="Times New Roman" w:hAnsi="Times New Roman"/>
          <w:color w:val="4F81BD"/>
          <w:sz w:val="24"/>
          <w:szCs w:val="24"/>
        </w:rPr>
        <w:t>:</w:t>
      </w:r>
      <w:r w:rsidRPr="00330180">
        <w:rPr>
          <w:rFonts w:ascii="Times New Roman" w:hAnsi="Times New Roman"/>
          <w:sz w:val="24"/>
          <w:szCs w:val="24"/>
        </w:rPr>
        <w:t xml:space="preserve"> sustainability and resilience embodies all: social, economic and environmental dimensions. To better approach sustainability, we need to look at the biophysical and socio-economic components (including livelihood), context and dynamics of farming in the selection and evaluation of promising interventions.</w:t>
      </w:r>
    </w:p>
    <w:p w:rsidR="001B7CA6" w:rsidRPr="00330180" w:rsidRDefault="001B7CA6" w:rsidP="001B7CA6">
      <w:pPr>
        <w:numPr>
          <w:ilvl w:val="0"/>
          <w:numId w:val="6"/>
        </w:numPr>
        <w:spacing w:line="360" w:lineRule="auto"/>
        <w:contextualSpacing/>
        <w:jc w:val="both"/>
        <w:rPr>
          <w:rFonts w:ascii="Times New Roman" w:hAnsi="Times New Roman"/>
          <w:sz w:val="24"/>
          <w:szCs w:val="24"/>
        </w:rPr>
      </w:pPr>
      <w:r w:rsidRPr="00330180">
        <w:rPr>
          <w:rFonts w:ascii="Times New Roman" w:hAnsi="Times New Roman"/>
          <w:i/>
          <w:color w:val="4F81BD"/>
          <w:sz w:val="24"/>
          <w:szCs w:val="24"/>
        </w:rPr>
        <w:t>Ecosystem services:</w:t>
      </w:r>
      <w:r w:rsidRPr="00330180">
        <w:rPr>
          <w:rFonts w:ascii="Times New Roman" w:hAnsi="Times New Roman"/>
          <w:sz w:val="24"/>
          <w:szCs w:val="24"/>
        </w:rPr>
        <w:t xml:space="preserve"> changes, trade-offs and synergies between ecosystem services can be key outcomes to assess the sustainability of agricultural intensification.</w:t>
      </w:r>
    </w:p>
    <w:p w:rsidR="001B7CA6" w:rsidRPr="00330180" w:rsidRDefault="001B7CA6" w:rsidP="001B7CA6">
      <w:pPr>
        <w:numPr>
          <w:ilvl w:val="0"/>
          <w:numId w:val="6"/>
        </w:numPr>
        <w:spacing w:line="360" w:lineRule="auto"/>
        <w:contextualSpacing/>
        <w:jc w:val="both"/>
        <w:rPr>
          <w:rFonts w:ascii="Times New Roman" w:hAnsi="Times New Roman"/>
          <w:sz w:val="24"/>
          <w:szCs w:val="24"/>
        </w:rPr>
      </w:pPr>
      <w:r w:rsidRPr="00330180">
        <w:rPr>
          <w:rFonts w:ascii="Times New Roman" w:hAnsi="Times New Roman"/>
          <w:i/>
          <w:color w:val="4F81BD"/>
          <w:sz w:val="24"/>
          <w:szCs w:val="24"/>
        </w:rPr>
        <w:lastRenderedPageBreak/>
        <w:t>Spatial scales:</w:t>
      </w:r>
      <w:r w:rsidRPr="00330180">
        <w:rPr>
          <w:rFonts w:ascii="Times New Roman" w:hAnsi="Times New Roman"/>
          <w:sz w:val="24"/>
          <w:szCs w:val="24"/>
        </w:rPr>
        <w:t xml:space="preserve"> dynamics of farming systems and the potential effect of promising interventions occur at different organisational, spatial and temporal scales. Promising interventions need to target farms or communities, which are the targeted scales in Africa RISING. Sill, we might need to include other scales such as intra-household (e.g.</w:t>
      </w:r>
      <w:r>
        <w:rPr>
          <w:rFonts w:ascii="Times New Roman" w:hAnsi="Times New Roman"/>
          <w:sz w:val="24"/>
          <w:szCs w:val="24"/>
        </w:rPr>
        <w:t>,</w:t>
      </w:r>
      <w:r w:rsidRPr="00330180">
        <w:rPr>
          <w:rFonts w:ascii="Times New Roman" w:hAnsi="Times New Roman"/>
          <w:sz w:val="24"/>
          <w:szCs w:val="24"/>
        </w:rPr>
        <w:t xml:space="preserve"> gender interactions) and regional levels (e.g.</w:t>
      </w:r>
      <w:r>
        <w:rPr>
          <w:rFonts w:ascii="Times New Roman" w:hAnsi="Times New Roman"/>
          <w:sz w:val="24"/>
          <w:szCs w:val="24"/>
        </w:rPr>
        <w:t>,</w:t>
      </w:r>
      <w:r w:rsidRPr="00330180">
        <w:rPr>
          <w:rFonts w:ascii="Times New Roman" w:hAnsi="Times New Roman"/>
          <w:sz w:val="24"/>
          <w:szCs w:val="24"/>
        </w:rPr>
        <w:t xml:space="preserve"> communal resources and ecosystem services).</w:t>
      </w:r>
    </w:p>
    <w:p w:rsidR="001B7CA6" w:rsidRPr="00330180" w:rsidRDefault="001B7CA6" w:rsidP="001B7CA6">
      <w:pPr>
        <w:spacing w:line="360" w:lineRule="auto"/>
        <w:jc w:val="both"/>
        <w:rPr>
          <w:rFonts w:ascii="Times New Roman" w:hAnsi="Times New Roman"/>
          <w:sz w:val="24"/>
          <w:szCs w:val="24"/>
        </w:rPr>
      </w:pPr>
      <w:r w:rsidRPr="00330180">
        <w:rPr>
          <w:rFonts w:ascii="Times New Roman" w:hAnsi="Times New Roman"/>
          <w:i/>
          <w:color w:val="4F81BD"/>
          <w:sz w:val="24"/>
          <w:szCs w:val="24"/>
        </w:rPr>
        <w:t>Dynamics and pathways:</w:t>
      </w:r>
      <w:r w:rsidRPr="00330180">
        <w:rPr>
          <w:rFonts w:ascii="Times New Roman" w:hAnsi="Times New Roman"/>
          <w:sz w:val="24"/>
          <w:szCs w:val="24"/>
        </w:rPr>
        <w:t xml:space="preserve"> drivers and farming systems are dynamic, creating potential development pathways of agricultural intensification. We need to account for these pathways to better target interventions and </w:t>
      </w:r>
      <w:r>
        <w:rPr>
          <w:rFonts w:ascii="Times New Roman" w:hAnsi="Times New Roman"/>
          <w:sz w:val="24"/>
          <w:szCs w:val="24"/>
        </w:rPr>
        <w:t xml:space="preserve">to </w:t>
      </w:r>
      <w:r w:rsidRPr="00330180">
        <w:rPr>
          <w:rFonts w:ascii="Times New Roman" w:hAnsi="Times New Roman"/>
          <w:sz w:val="24"/>
          <w:szCs w:val="24"/>
        </w:rPr>
        <w:t>approach sustainability.</w:t>
      </w:r>
    </w:p>
    <w:p w:rsidR="001B7CA6" w:rsidRDefault="001B7CA6" w:rsidP="001B7CA6">
      <w:pPr>
        <w:spacing w:line="360" w:lineRule="auto"/>
        <w:jc w:val="both"/>
        <w:rPr>
          <w:rFonts w:ascii="Times New Roman" w:hAnsi="Times New Roman"/>
          <w:sz w:val="24"/>
          <w:szCs w:val="24"/>
        </w:rPr>
      </w:pPr>
    </w:p>
    <w:p w:rsidR="001B7CA6" w:rsidRPr="000C2DA5" w:rsidRDefault="001B7CA6" w:rsidP="001B7CA6">
      <w:pPr>
        <w:autoSpaceDE w:val="0"/>
        <w:autoSpaceDN w:val="0"/>
        <w:adjustRightInd w:val="0"/>
        <w:spacing w:line="360" w:lineRule="auto"/>
        <w:jc w:val="both"/>
        <w:rPr>
          <w:rFonts w:ascii="Times New Roman" w:hAnsi="Times New Roman"/>
          <w:b/>
          <w:i/>
          <w:color w:val="4F81BD"/>
          <w:sz w:val="24"/>
          <w:szCs w:val="24"/>
        </w:rPr>
      </w:pPr>
      <w:r w:rsidRPr="000C2DA5">
        <w:rPr>
          <w:rFonts w:ascii="Times New Roman" w:hAnsi="Times New Roman"/>
          <w:b/>
          <w:i/>
          <w:color w:val="4F81BD"/>
          <w:sz w:val="24"/>
          <w:szCs w:val="24"/>
        </w:rPr>
        <w:t>Interventions</w:t>
      </w:r>
    </w:p>
    <w:p w:rsidR="001B7CA6" w:rsidRPr="00626497" w:rsidRDefault="001B7CA6" w:rsidP="001B7CA6">
      <w:pPr>
        <w:widowControl w:val="0"/>
        <w:autoSpaceDE w:val="0"/>
        <w:autoSpaceDN w:val="0"/>
        <w:adjustRightInd w:val="0"/>
        <w:spacing w:line="360" w:lineRule="auto"/>
        <w:jc w:val="both"/>
        <w:rPr>
          <w:rFonts w:ascii="Times New Roman" w:eastAsia="Calibri" w:hAnsi="Times New Roman"/>
          <w:sz w:val="24"/>
          <w:szCs w:val="24"/>
          <w:lang w:val="en-US"/>
        </w:rPr>
      </w:pPr>
      <w:r w:rsidRPr="00626497">
        <w:rPr>
          <w:rFonts w:ascii="Times New Roman" w:hAnsi="Times New Roman"/>
          <w:i/>
          <w:color w:val="4F81BD"/>
          <w:sz w:val="24"/>
          <w:szCs w:val="24"/>
        </w:rPr>
        <w:t>Improving natural and social capital</w:t>
      </w:r>
      <w:r w:rsidRPr="00626497">
        <w:rPr>
          <w:rFonts w:ascii="Times New Roman" w:eastAsia="Calibri" w:hAnsi="Times New Roman"/>
          <w:sz w:val="24"/>
          <w:szCs w:val="24"/>
          <w:lang w:val="en-US"/>
        </w:rPr>
        <w:t>:</w:t>
      </w:r>
    </w:p>
    <w:p w:rsidR="001B7CA6" w:rsidRDefault="001B7CA6" w:rsidP="001B7CA6">
      <w:pPr>
        <w:widowControl w:val="0"/>
        <w:autoSpaceDE w:val="0"/>
        <w:autoSpaceDN w:val="0"/>
        <w:adjustRightInd w:val="0"/>
        <w:spacing w:line="360" w:lineRule="auto"/>
        <w:jc w:val="both"/>
        <w:rPr>
          <w:rFonts w:ascii="Times New Roman" w:eastAsia="Calibri" w:hAnsi="Times New Roman"/>
          <w:sz w:val="24"/>
          <w:szCs w:val="24"/>
          <w:lang w:val="en-US"/>
        </w:rPr>
      </w:pPr>
      <w:r w:rsidRPr="00626497">
        <w:rPr>
          <w:rFonts w:ascii="Times New Roman" w:eastAsia="Calibri" w:hAnsi="Times New Roman"/>
          <w:sz w:val="24"/>
          <w:szCs w:val="24"/>
          <w:lang w:val="en-US"/>
        </w:rPr>
        <w:t>Africa RISING is built upon a comprehensive body of research investigating ‘natural’ capital</w:t>
      </w:r>
      <w:r w:rsidRPr="005C7C32">
        <w:rPr>
          <w:rFonts w:ascii="Times New Roman" w:eastAsia="Calibri" w:hAnsi="Times New Roman"/>
          <w:sz w:val="24"/>
          <w:szCs w:val="24"/>
          <w:lang w:val="en-US"/>
        </w:rPr>
        <w:t xml:space="preserve"> options in Africa. </w:t>
      </w:r>
      <w:r>
        <w:rPr>
          <w:rFonts w:ascii="Times New Roman" w:eastAsia="Calibri" w:hAnsi="Times New Roman"/>
          <w:sz w:val="24"/>
          <w:szCs w:val="24"/>
          <w:lang w:val="en-US"/>
        </w:rPr>
        <w:t>These options include soil fertility, water quality/quantity, crop/livestock/tree spp., agro-biodiversity, and feed resources (Scoones, 1998).</w:t>
      </w:r>
      <w:r w:rsidRPr="005C7C32">
        <w:rPr>
          <w:rFonts w:ascii="Times New Roman" w:eastAsia="Calibri" w:hAnsi="Times New Roman"/>
          <w:sz w:val="24"/>
          <w:szCs w:val="24"/>
          <w:lang w:val="en-US"/>
        </w:rPr>
        <w:t xml:space="preserve"> Promising interventions are being assessed and inventoried through quick win proposals within this project. Interventions must demonstrate feasibility and have a proven track record in terms of biophysical, social and economic performance. Priority will be assigned to innovations that address rehabilitation of soil health, crop-livestock integration, and resilience to climate change, while simultaneously meeting farmer requirements. </w:t>
      </w:r>
      <w:commentRangeStart w:id="23"/>
      <w:r w:rsidRPr="005C7C32">
        <w:rPr>
          <w:rFonts w:ascii="Times New Roman" w:eastAsia="Calibri" w:hAnsi="Times New Roman"/>
          <w:sz w:val="24"/>
          <w:szCs w:val="24"/>
          <w:lang w:val="en-US"/>
        </w:rPr>
        <w:t xml:space="preserve">Research questions </w:t>
      </w:r>
      <w:commentRangeEnd w:id="23"/>
      <w:r w:rsidR="00962FB6">
        <w:rPr>
          <w:rStyle w:val="CommentReference"/>
        </w:rPr>
        <w:commentReference w:id="23"/>
      </w:r>
      <w:r w:rsidRPr="005C7C32">
        <w:rPr>
          <w:rFonts w:ascii="Times New Roman" w:eastAsia="Calibri" w:hAnsi="Times New Roman"/>
          <w:sz w:val="24"/>
          <w:szCs w:val="24"/>
          <w:lang w:val="en-US"/>
        </w:rPr>
        <w:t xml:space="preserve">that </w:t>
      </w:r>
      <w:commentRangeStart w:id="25"/>
      <w:r w:rsidRPr="005C7C32">
        <w:rPr>
          <w:rFonts w:ascii="Times New Roman" w:eastAsia="Calibri" w:hAnsi="Times New Roman"/>
          <w:sz w:val="24"/>
          <w:szCs w:val="24"/>
          <w:lang w:val="en-US"/>
        </w:rPr>
        <w:t>ARISE</w:t>
      </w:r>
      <w:commentRangeEnd w:id="25"/>
      <w:r w:rsidR="00962FB6">
        <w:rPr>
          <w:rStyle w:val="CommentReference"/>
        </w:rPr>
        <w:commentReference w:id="25"/>
      </w:r>
      <w:r w:rsidRPr="005C7C32">
        <w:rPr>
          <w:rFonts w:ascii="Times New Roman" w:eastAsia="Calibri" w:hAnsi="Times New Roman"/>
          <w:sz w:val="24"/>
          <w:szCs w:val="24"/>
          <w:lang w:val="en-US"/>
        </w:rPr>
        <w:t xml:space="preserve"> will address include 1) how to test promising interventions at multiple scales, </w:t>
      </w:r>
      <w:r>
        <w:rPr>
          <w:rFonts w:ascii="Times New Roman" w:eastAsia="Calibri" w:hAnsi="Times New Roman"/>
          <w:sz w:val="24"/>
          <w:szCs w:val="24"/>
          <w:lang w:val="en-US"/>
        </w:rPr>
        <w:t>household/farm</w:t>
      </w:r>
      <w:r w:rsidRPr="005C7C32">
        <w:rPr>
          <w:rFonts w:ascii="Times New Roman" w:eastAsia="Calibri" w:hAnsi="Times New Roman"/>
          <w:sz w:val="24"/>
          <w:szCs w:val="24"/>
          <w:lang w:val="en-US"/>
        </w:rPr>
        <w:t xml:space="preserve">, community and watershed, and over time for variable climate scenarios; </w:t>
      </w:r>
      <w:r>
        <w:rPr>
          <w:rFonts w:ascii="Times New Roman" w:eastAsia="Calibri" w:hAnsi="Times New Roman"/>
          <w:sz w:val="24"/>
          <w:szCs w:val="24"/>
          <w:lang w:val="en-US"/>
        </w:rPr>
        <w:t xml:space="preserve">and </w:t>
      </w:r>
      <w:r w:rsidRPr="005C7C32">
        <w:rPr>
          <w:rFonts w:ascii="Times New Roman" w:eastAsia="Calibri" w:hAnsi="Times New Roman"/>
          <w:sz w:val="24"/>
          <w:szCs w:val="24"/>
          <w:lang w:val="en-US"/>
        </w:rPr>
        <w:t>2) how to integrate the research on natural capital interventions with research on human and social capital, to support improved decision making by farmers, extension educators, NGO and private sector, to building local capacity for adaptation and uptake of interventions.</w:t>
      </w:r>
    </w:p>
    <w:p w:rsidR="001B7CA6" w:rsidRDefault="001B7CA6" w:rsidP="001B7CA6">
      <w:pPr>
        <w:widowControl w:val="0"/>
        <w:autoSpaceDE w:val="0"/>
        <w:autoSpaceDN w:val="0"/>
        <w:adjustRightInd w:val="0"/>
        <w:spacing w:line="360" w:lineRule="auto"/>
        <w:jc w:val="both"/>
        <w:rPr>
          <w:rFonts w:ascii="Times New Roman" w:eastAsia="Calibri" w:hAnsi="Times New Roman"/>
          <w:sz w:val="24"/>
          <w:szCs w:val="24"/>
          <w:lang w:val="en-US"/>
        </w:rPr>
      </w:pPr>
      <w:r>
        <w:rPr>
          <w:rFonts w:ascii="Times New Roman" w:eastAsia="Calibri" w:hAnsi="Times New Roman"/>
          <w:sz w:val="24"/>
          <w:szCs w:val="24"/>
          <w:lang w:val="en-US"/>
        </w:rPr>
        <w:t>The different interventions will be implemented following these approaches: (a) addressing the nutritional problem; (b) option for adaptation to climate change in agriculture and natural management; (c) reinforcing the concept/elements of site-specific nutrient management; (d) grain-legumes sequences; and (d) reduce the hunger and income gaps.</w:t>
      </w:r>
    </w:p>
    <w:p w:rsidR="001B7CA6" w:rsidRDefault="001B7CA6" w:rsidP="001B7CA6">
      <w:pPr>
        <w:widowControl w:val="0"/>
        <w:autoSpaceDE w:val="0"/>
        <w:autoSpaceDN w:val="0"/>
        <w:adjustRightInd w:val="0"/>
        <w:spacing w:line="360" w:lineRule="auto"/>
        <w:jc w:val="both"/>
        <w:rPr>
          <w:rFonts w:ascii="Times New Roman" w:eastAsia="Calibri" w:hAnsi="Times New Roman"/>
          <w:sz w:val="24"/>
          <w:szCs w:val="24"/>
          <w:lang w:val="en-US"/>
        </w:rPr>
      </w:pPr>
    </w:p>
    <w:p w:rsidR="001B7CA6" w:rsidRPr="003D562D" w:rsidRDefault="001B7CA6" w:rsidP="001B7CA6">
      <w:pPr>
        <w:widowControl w:val="0"/>
        <w:autoSpaceDE w:val="0"/>
        <w:autoSpaceDN w:val="0"/>
        <w:adjustRightInd w:val="0"/>
        <w:spacing w:line="360" w:lineRule="auto"/>
        <w:jc w:val="both"/>
        <w:rPr>
          <w:rFonts w:ascii="Times New Roman" w:hAnsi="Times New Roman"/>
          <w:i/>
          <w:color w:val="4F81BD"/>
          <w:sz w:val="24"/>
          <w:szCs w:val="24"/>
        </w:rPr>
      </w:pPr>
      <w:r w:rsidRPr="003D562D">
        <w:rPr>
          <w:rFonts w:ascii="Times New Roman" w:hAnsi="Times New Roman"/>
          <w:i/>
          <w:color w:val="4F81BD"/>
          <w:sz w:val="24"/>
          <w:szCs w:val="24"/>
        </w:rPr>
        <w:t xml:space="preserve">Nutritional problem and/or (hidden </w:t>
      </w:r>
      <w:commentRangeStart w:id="26"/>
      <w:r w:rsidRPr="003D562D">
        <w:rPr>
          <w:rFonts w:ascii="Times New Roman" w:hAnsi="Times New Roman"/>
          <w:i/>
          <w:color w:val="4F81BD"/>
          <w:sz w:val="24"/>
          <w:szCs w:val="24"/>
        </w:rPr>
        <w:t>hunger</w:t>
      </w:r>
      <w:commentRangeEnd w:id="26"/>
      <w:r w:rsidR="000B0D6B">
        <w:rPr>
          <w:rStyle w:val="CommentReference"/>
        </w:rPr>
        <w:commentReference w:id="26"/>
      </w:r>
      <w:r w:rsidRPr="003D562D">
        <w:rPr>
          <w:rFonts w:ascii="Times New Roman" w:hAnsi="Times New Roman"/>
          <w:i/>
          <w:color w:val="4F81BD"/>
          <w:sz w:val="24"/>
          <w:szCs w:val="24"/>
        </w:rPr>
        <w:t>):</w:t>
      </w:r>
    </w:p>
    <w:p w:rsidR="001B7CA6" w:rsidRDefault="001B7CA6" w:rsidP="001B7CA6">
      <w:pPr>
        <w:widowControl w:val="0"/>
        <w:autoSpaceDE w:val="0"/>
        <w:autoSpaceDN w:val="0"/>
        <w:adjustRightInd w:val="0"/>
        <w:spacing w:line="360" w:lineRule="auto"/>
        <w:jc w:val="both"/>
      </w:pPr>
      <w:r>
        <w:rPr>
          <w:rFonts w:ascii="Times New Roman" w:eastAsia="Calibri" w:hAnsi="Times New Roman"/>
          <w:sz w:val="24"/>
          <w:szCs w:val="24"/>
          <w:lang w:val="en-US"/>
        </w:rPr>
        <w:t xml:space="preserve">Much of the discourse on intensification of food production in Africa has centered on productivity (increasing yield), limited efforts towards achieving minimum nutrient thresholds (intensifying content), particularly in cereal crops. Legume crops and traditional </w:t>
      </w:r>
      <w:r>
        <w:rPr>
          <w:rFonts w:ascii="Times New Roman" w:eastAsia="Calibri" w:hAnsi="Times New Roman"/>
          <w:sz w:val="24"/>
          <w:szCs w:val="24"/>
          <w:lang w:val="en-US"/>
        </w:rPr>
        <w:lastRenderedPageBreak/>
        <w:t>vegetables are also known to represent an important source of food nutrients. Legumes are rich in protein, whereas traditional African vegetables (TAVs) that are rich in micronutrients and other health-promoting phytochemicals can provide an excellent means to complement staples for better nutrition as well as to increase income. The application of these approaches will be site-specific, depending on the agro-ecology, subsequent dominant cereal-based system, as well as farmers’ demand. For example, Zn concentration can be increased in the maize-based systems in Southern Africa through a once off Zn foliar application at grain filling stage. Similarly, traditional African vegetables (TAVs), including Amaranth and African eggplant can be adapted to rice-based cropping systems. It can be grown in association (mixed cropping) during the cereal crop season or in rotation during the fallow season, or as relay crop during the transition periods preceding or succeeding the cereal season. Likewise, multipurpose leguminous species can be adopted as rotational or intercrop technologies with sorghum and millet in the Sudano-Sahelian zones. Common beans, cowpea, groundnut, pigeonpea, and soybean could be potential legume species for consideration. These legumes provide not only nutrient-enrich grains for family food but also supplemental income as well as crop residues for livestock feed. Another option could be the integration of livestock into the cereal-based cropping systems. Livestock make an important contribution to crop production through manure, and at times, traction. Livestock are also a source of cash and protein for household that integrate them with cropping activities.</w:t>
      </w:r>
    </w:p>
    <w:p w:rsidR="001B7CA6" w:rsidRDefault="001B7CA6" w:rsidP="001B7CA6">
      <w:pPr>
        <w:widowControl w:val="0"/>
        <w:autoSpaceDE w:val="0"/>
        <w:autoSpaceDN w:val="0"/>
        <w:adjustRightInd w:val="0"/>
        <w:spacing w:line="360" w:lineRule="auto"/>
        <w:jc w:val="both"/>
        <w:rPr>
          <w:rFonts w:ascii="Times New Roman" w:hAnsi="Times New Roman"/>
          <w:sz w:val="24"/>
          <w:szCs w:val="24"/>
        </w:rPr>
      </w:pPr>
    </w:p>
    <w:p w:rsidR="001B7CA6" w:rsidRPr="00B2044A" w:rsidRDefault="001B7CA6" w:rsidP="001B7CA6">
      <w:pPr>
        <w:widowControl w:val="0"/>
        <w:autoSpaceDE w:val="0"/>
        <w:autoSpaceDN w:val="0"/>
        <w:adjustRightInd w:val="0"/>
        <w:spacing w:line="360" w:lineRule="auto"/>
        <w:jc w:val="both"/>
        <w:rPr>
          <w:rFonts w:ascii="Times New Roman" w:hAnsi="Times New Roman"/>
          <w:i/>
          <w:color w:val="4F81BD"/>
          <w:sz w:val="24"/>
          <w:szCs w:val="24"/>
        </w:rPr>
      </w:pPr>
      <w:r w:rsidRPr="00B2044A">
        <w:rPr>
          <w:rFonts w:ascii="Times New Roman" w:hAnsi="Times New Roman"/>
          <w:i/>
          <w:color w:val="4F81BD"/>
          <w:sz w:val="24"/>
          <w:szCs w:val="24"/>
        </w:rPr>
        <w:t>Adaptation to climate change in agriculture and natural resource management:</w:t>
      </w:r>
    </w:p>
    <w:p w:rsidR="009B2F03" w:rsidRDefault="001B7CA6" w:rsidP="001B7CA6">
      <w:pPr>
        <w:spacing w:line="480" w:lineRule="auto"/>
        <w:jc w:val="both"/>
        <w:rPr>
          <w:rFonts w:ascii="Times New Roman" w:hAnsi="Times New Roman"/>
          <w:color w:val="000000"/>
          <w:sz w:val="24"/>
          <w:szCs w:val="24"/>
        </w:rPr>
      </w:pPr>
      <w:r>
        <w:rPr>
          <w:rFonts w:ascii="Times New Roman" w:hAnsi="Times New Roman"/>
          <w:sz w:val="24"/>
          <w:szCs w:val="24"/>
        </w:rPr>
        <w:t>Climate change</w:t>
      </w:r>
      <w:r w:rsidRPr="007E2060">
        <w:rPr>
          <w:rFonts w:ascii="Times New Roman" w:hAnsi="Times New Roman"/>
          <w:sz w:val="24"/>
          <w:szCs w:val="24"/>
        </w:rPr>
        <w:t xml:space="preserve"> </w:t>
      </w:r>
      <w:r w:rsidRPr="007E2060">
        <w:rPr>
          <w:rFonts w:ascii="Times New Roman" w:eastAsiaTheme="minorHAnsi" w:hAnsi="Times New Roman"/>
          <w:sz w:val="24"/>
          <w:szCs w:val="24"/>
          <w:lang w:val="en-AU"/>
        </w:rPr>
        <w:t>assessment data gives no relief to the plight of farming households either, for example, during last 100 yrs. the global mean surface temperature increased by 0.6oC (Lean and Rind, 2009) and projections from 1990 to 2100 shows an increase in global mean annual temperature as ranging from 1.4 to 5.8oC, and this will be accompanied by heat waves and changing precipitation patterns, with most arid and semi-arid areas becoming drier and increasing incidences of floods and droughts (MA, 2005)</w:t>
      </w:r>
      <w:r>
        <w:rPr>
          <w:rFonts w:ascii="Times New Roman" w:eastAsiaTheme="minorHAnsi" w:hAnsi="Times New Roman"/>
          <w:sz w:val="24"/>
          <w:szCs w:val="24"/>
          <w:lang w:val="en-AU"/>
        </w:rPr>
        <w:t xml:space="preserve">. </w:t>
      </w:r>
      <w:r w:rsidRPr="007E2060">
        <w:rPr>
          <w:rFonts w:ascii="Times New Roman" w:hAnsi="Times New Roman"/>
          <w:sz w:val="24"/>
          <w:szCs w:val="24"/>
        </w:rPr>
        <w:t xml:space="preserve">Changes in rainfall patterns are likely to lead to severe water shortages and/or flooding. These changes could have wide-ranging effects on ecosystems and biodiversity, especially for already fragile ecosystems. For example, aridity index is the long-term average of mean annual precipitation over mean annual evaporative demand, so it follows that water scarcity is an important characteristic of </w:t>
      </w:r>
      <w:r w:rsidRPr="007E2060">
        <w:rPr>
          <w:rFonts w:ascii="Times New Roman" w:hAnsi="Times New Roman"/>
          <w:sz w:val="24"/>
          <w:szCs w:val="24"/>
        </w:rPr>
        <w:lastRenderedPageBreak/>
        <w:t>dry land areas. People in dry land Africa depend on maize, sorghum, and millet for staple food. Grain production of these crops is, however, constrained by moisture stress (Dixon et al., 2001).</w:t>
      </w:r>
      <w:r w:rsidRPr="007E2060">
        <w:rPr>
          <w:rFonts w:ascii="Times New Roman" w:eastAsiaTheme="minorHAnsi" w:hAnsi="Times New Roman"/>
          <w:sz w:val="24"/>
          <w:szCs w:val="24"/>
          <w:lang w:val="en-AU"/>
        </w:rPr>
        <w:t xml:space="preserve"> Seasonality of precipitation is known to have dramatic impacts on vegetation life forms, diversity, sensitivity to invasion, and productivity of arid and semi-arid ecosystems. It is widely accepted that livelihoods in African dry lands are a major challenge to attainment of Millennium Development Goal number one – to eradicate extreme poverty and hunger.</w:t>
      </w:r>
      <w:r>
        <w:rPr>
          <w:rFonts w:ascii="Times New Roman" w:eastAsiaTheme="minorHAnsi" w:hAnsi="Times New Roman"/>
          <w:sz w:val="24"/>
          <w:szCs w:val="24"/>
          <w:lang w:val="en-AU"/>
        </w:rPr>
        <w:t xml:space="preserve"> This challenge renders land-based livelihood households more vulnerable, necessitating practical strategies that can be used to increase the resilience of smallholder production systems at nominal investments. </w:t>
      </w:r>
      <w:commentRangeStart w:id="27"/>
      <w:r>
        <w:rPr>
          <w:rFonts w:ascii="Times New Roman" w:eastAsiaTheme="minorHAnsi" w:hAnsi="Times New Roman"/>
          <w:sz w:val="24"/>
          <w:szCs w:val="24"/>
          <w:lang w:val="en-AU"/>
        </w:rPr>
        <w:t>System analysis approaches will be used to quantitatively analyse different options which are within reach of diverse farmer resource endowment categories. Such approach addresses the heterogeneity of local households in an area, whereas considering different adaption options between them. Modelling approaches will be used to address this issue.</w:t>
      </w:r>
      <w:commentRangeEnd w:id="27"/>
      <w:r w:rsidR="001C6908">
        <w:rPr>
          <w:rStyle w:val="CommentReference"/>
        </w:rPr>
        <w:commentReference w:id="27"/>
      </w:r>
    </w:p>
    <w:p w:rsidR="009B2F03" w:rsidRDefault="009B2F03" w:rsidP="00D654D5">
      <w:pPr>
        <w:spacing w:line="480" w:lineRule="auto"/>
        <w:jc w:val="both"/>
        <w:rPr>
          <w:rFonts w:ascii="Times New Roman" w:hAnsi="Times New Roman"/>
          <w:color w:val="000000"/>
          <w:sz w:val="24"/>
          <w:szCs w:val="24"/>
        </w:rPr>
      </w:pPr>
    </w:p>
    <w:p w:rsidR="00E26D5D" w:rsidRDefault="00E26D5D" w:rsidP="00D654D5">
      <w:pPr>
        <w:spacing w:line="480" w:lineRule="auto"/>
        <w:jc w:val="both"/>
        <w:rPr>
          <w:rFonts w:ascii="Times New Roman" w:hAnsi="Times New Roman"/>
          <w:b/>
          <w:color w:val="000000"/>
          <w:sz w:val="28"/>
          <w:szCs w:val="24"/>
        </w:rPr>
      </w:pPr>
      <w:r w:rsidRPr="00E26D5D">
        <w:rPr>
          <w:rFonts w:ascii="Times New Roman" w:hAnsi="Times New Roman"/>
          <w:b/>
          <w:color w:val="000000"/>
          <w:sz w:val="28"/>
          <w:szCs w:val="24"/>
        </w:rPr>
        <w:t>Conceptual and analytical frameworks</w:t>
      </w:r>
    </w:p>
    <w:p w:rsidR="00C236F5" w:rsidRPr="00CE2255" w:rsidRDefault="00C236F5" w:rsidP="00C236F5">
      <w:pPr>
        <w:spacing w:line="480" w:lineRule="auto"/>
        <w:rPr>
          <w:rFonts w:ascii="Times New Roman" w:hAnsi="Times New Roman"/>
          <w:sz w:val="24"/>
          <w:szCs w:val="24"/>
        </w:rPr>
      </w:pPr>
      <w:r>
        <w:rPr>
          <w:rFonts w:ascii="Times New Roman" w:hAnsi="Times New Roman"/>
          <w:sz w:val="24"/>
          <w:szCs w:val="24"/>
        </w:rPr>
        <w:t>Efforts to move smallholder rural households out of poverty and hunger</w:t>
      </w:r>
    </w:p>
    <w:p w:rsidR="00C236F5" w:rsidRDefault="00C236F5" w:rsidP="00C236F5">
      <w:pPr>
        <w:spacing w:line="480" w:lineRule="auto"/>
        <w:jc w:val="both"/>
        <w:rPr>
          <w:rFonts w:ascii="Times New Roman" w:hAnsi="Times New Roman"/>
          <w:sz w:val="24"/>
          <w:szCs w:val="24"/>
        </w:rPr>
      </w:pPr>
      <w:r>
        <w:rPr>
          <w:rFonts w:ascii="Times New Roman" w:hAnsi="Times New Roman"/>
          <w:sz w:val="24"/>
          <w:szCs w:val="24"/>
        </w:rPr>
        <w:t xml:space="preserve">To attain the project goal – to provide pathways out of hunger and poverty, it is necessary to identify </w:t>
      </w:r>
      <w:r w:rsidRPr="001C6908">
        <w:rPr>
          <w:rFonts w:ascii="Times New Roman" w:hAnsi="Times New Roman"/>
          <w:sz w:val="24"/>
          <w:szCs w:val="24"/>
          <w:highlight w:val="yellow"/>
          <w:rPrChange w:id="28" w:author="Maggie Gill" w:date="2012-07-14T07:30:00Z">
            <w:rPr>
              <w:rFonts w:ascii="Times New Roman" w:hAnsi="Times New Roman"/>
              <w:sz w:val="24"/>
              <w:szCs w:val="24"/>
            </w:rPr>
          </w:rPrChange>
        </w:rPr>
        <w:t xml:space="preserve">tailored </w:t>
      </w:r>
      <w:commentRangeStart w:id="29"/>
      <w:r w:rsidRPr="001C6908">
        <w:rPr>
          <w:rFonts w:ascii="Times New Roman" w:hAnsi="Times New Roman"/>
          <w:sz w:val="24"/>
          <w:szCs w:val="24"/>
          <w:highlight w:val="yellow"/>
          <w:rPrChange w:id="30" w:author="Maggie Gill" w:date="2012-07-14T07:30:00Z">
            <w:rPr>
              <w:rFonts w:ascii="Times New Roman" w:hAnsi="Times New Roman"/>
              <w:sz w:val="24"/>
              <w:szCs w:val="24"/>
            </w:rPr>
          </w:rPrChange>
        </w:rPr>
        <w:t>innovations</w:t>
      </w:r>
      <w:commentRangeEnd w:id="29"/>
      <w:r w:rsidR="001C6908">
        <w:rPr>
          <w:rStyle w:val="CommentReference"/>
        </w:rPr>
        <w:commentReference w:id="29"/>
      </w:r>
      <w:r>
        <w:rPr>
          <w:rFonts w:ascii="Times New Roman" w:hAnsi="Times New Roman"/>
          <w:sz w:val="24"/>
          <w:szCs w:val="24"/>
        </w:rPr>
        <w:t xml:space="preserve"> and to assess the appropriateness of these innovations for diverse households that operate in heterogeneous rural areas. </w:t>
      </w:r>
      <w:r w:rsidRPr="00EA088F">
        <w:rPr>
          <w:rFonts w:ascii="Times New Roman" w:hAnsi="Times New Roman"/>
          <w:sz w:val="24"/>
          <w:szCs w:val="24"/>
        </w:rPr>
        <w:t xml:space="preserve">For example, 80% of households’ farmlands </w:t>
      </w:r>
      <w:r>
        <w:rPr>
          <w:rFonts w:ascii="Times New Roman" w:hAnsi="Times New Roman"/>
          <w:sz w:val="24"/>
          <w:szCs w:val="24"/>
        </w:rPr>
        <w:t xml:space="preserve">in sub-Saharan Africa </w:t>
      </w:r>
      <w:r w:rsidRPr="00EA088F">
        <w:rPr>
          <w:rFonts w:ascii="Times New Roman" w:hAnsi="Times New Roman"/>
          <w:sz w:val="24"/>
          <w:szCs w:val="24"/>
        </w:rPr>
        <w:t xml:space="preserve">are less than 2 ha, indicating that land is likely the most limiting non-elastic natural resource. This limitation implies that households with limited land would not improve farm production for food security and income through targeted innovations. To move </w:t>
      </w:r>
      <w:r>
        <w:rPr>
          <w:rFonts w:ascii="Times New Roman" w:hAnsi="Times New Roman"/>
          <w:sz w:val="24"/>
          <w:szCs w:val="24"/>
        </w:rPr>
        <w:t>these</w:t>
      </w:r>
      <w:r w:rsidRPr="00EA088F">
        <w:rPr>
          <w:rFonts w:ascii="Times New Roman" w:hAnsi="Times New Roman"/>
          <w:sz w:val="24"/>
          <w:szCs w:val="24"/>
        </w:rPr>
        <w:t xml:space="preserve"> households out of poverty, </w:t>
      </w:r>
      <w:r>
        <w:rPr>
          <w:rFonts w:ascii="Times New Roman" w:hAnsi="Times New Roman"/>
          <w:sz w:val="24"/>
          <w:szCs w:val="24"/>
        </w:rPr>
        <w:t>there is a</w:t>
      </w:r>
      <w:r w:rsidRPr="00EA088F">
        <w:rPr>
          <w:rFonts w:ascii="Times New Roman" w:hAnsi="Times New Roman"/>
          <w:sz w:val="24"/>
          <w:szCs w:val="24"/>
        </w:rPr>
        <w:t xml:space="preserve"> need to employ other strategies beyond farm production as they will not expect significant increases in net returns from targeted innovations. Consequently, there is a need to provide these households with </w:t>
      </w:r>
      <w:r w:rsidRPr="00EA088F">
        <w:rPr>
          <w:rFonts w:ascii="Times New Roman" w:hAnsi="Times New Roman"/>
          <w:sz w:val="24"/>
          <w:szCs w:val="24"/>
        </w:rPr>
        <w:lastRenderedPageBreak/>
        <w:t xml:space="preserve">other forms of </w:t>
      </w:r>
      <w:r>
        <w:rPr>
          <w:rFonts w:ascii="Times New Roman" w:hAnsi="Times New Roman"/>
          <w:sz w:val="24"/>
          <w:szCs w:val="24"/>
        </w:rPr>
        <w:t xml:space="preserve">local </w:t>
      </w:r>
      <w:r w:rsidRPr="00EA088F">
        <w:rPr>
          <w:rFonts w:ascii="Times New Roman" w:hAnsi="Times New Roman"/>
          <w:sz w:val="24"/>
          <w:szCs w:val="24"/>
        </w:rPr>
        <w:t>safety-net.</w:t>
      </w:r>
      <w:r>
        <w:rPr>
          <w:rFonts w:ascii="Times New Roman" w:hAnsi="Times New Roman"/>
          <w:sz w:val="24"/>
          <w:szCs w:val="24"/>
        </w:rPr>
        <w:t xml:space="preserve"> A </w:t>
      </w:r>
      <w:commentRangeStart w:id="31"/>
      <w:r>
        <w:rPr>
          <w:rFonts w:ascii="Times New Roman" w:hAnsi="Times New Roman"/>
          <w:sz w:val="24"/>
          <w:szCs w:val="24"/>
        </w:rPr>
        <w:t xml:space="preserve">conceptual framework is proposed </w:t>
      </w:r>
      <w:commentRangeEnd w:id="31"/>
      <w:r w:rsidR="003969AB">
        <w:rPr>
          <w:rStyle w:val="CommentReference"/>
        </w:rPr>
        <w:commentReference w:id="31"/>
      </w:r>
      <w:r>
        <w:rPr>
          <w:rFonts w:ascii="Times New Roman" w:hAnsi="Times New Roman"/>
          <w:sz w:val="24"/>
          <w:szCs w:val="24"/>
        </w:rPr>
        <w:t>to identify pathways out of poverty and hunger.</w:t>
      </w:r>
    </w:p>
    <w:p w:rsidR="00C236F5" w:rsidRPr="00C236F5" w:rsidRDefault="00C236F5" w:rsidP="00C236F5">
      <w:pPr>
        <w:rPr>
          <w:rFonts w:ascii="Times New Roman" w:hAnsi="Times New Roman"/>
          <w:b/>
          <w:sz w:val="24"/>
          <w:szCs w:val="24"/>
        </w:rPr>
      </w:pPr>
      <w:r w:rsidRPr="00C236F5">
        <w:rPr>
          <w:rFonts w:ascii="Times New Roman" w:hAnsi="Times New Roman"/>
          <w:b/>
          <w:sz w:val="24"/>
          <w:szCs w:val="24"/>
        </w:rPr>
        <w:t>Concept Framework</w:t>
      </w:r>
    </w:p>
    <w:p w:rsidR="00C236F5" w:rsidRDefault="00C236F5" w:rsidP="00C236F5">
      <w:pPr>
        <w:rPr>
          <w:rFonts w:ascii="Times New Roman" w:hAnsi="Times New Roman"/>
          <w:sz w:val="24"/>
          <w:szCs w:val="24"/>
        </w:rPr>
      </w:pPr>
    </w:p>
    <w:p w:rsidR="00C236F5" w:rsidRDefault="00C236F5" w:rsidP="00C236F5">
      <w:pPr>
        <w:spacing w:line="480" w:lineRule="auto"/>
        <w:jc w:val="both"/>
        <w:rPr>
          <w:rFonts w:ascii="Times New Roman" w:hAnsi="Times New Roman"/>
          <w:sz w:val="24"/>
          <w:szCs w:val="24"/>
        </w:rPr>
      </w:pPr>
      <w:r>
        <w:rPr>
          <w:rFonts w:ascii="Times New Roman" w:hAnsi="Times New Roman"/>
          <w:sz w:val="24"/>
          <w:szCs w:val="24"/>
        </w:rPr>
        <w:t xml:space="preserve">A conceptual framework was developed and illustrated in </w:t>
      </w:r>
      <w:r w:rsidRPr="000D5DE4">
        <w:rPr>
          <w:rFonts w:ascii="Times New Roman" w:hAnsi="Times New Roman"/>
          <w:b/>
          <w:sz w:val="24"/>
          <w:szCs w:val="24"/>
        </w:rPr>
        <w:t xml:space="preserve">Figure </w:t>
      </w:r>
      <w:r>
        <w:rPr>
          <w:rFonts w:ascii="Times New Roman" w:hAnsi="Times New Roman"/>
          <w:b/>
          <w:sz w:val="24"/>
          <w:szCs w:val="24"/>
        </w:rPr>
        <w:t>2</w:t>
      </w:r>
      <w:r>
        <w:rPr>
          <w:rFonts w:ascii="Times New Roman" w:hAnsi="Times New Roman"/>
          <w:sz w:val="24"/>
          <w:szCs w:val="24"/>
        </w:rPr>
        <w:t xml:space="preserve">. It serves as a guide for developing hypotheses to address research objectives. Developed hypotheses can be tested during various research activities in different phases of the project. The conceptual framework for this research on sustainable intensification draws from theories of innovation in agriculture (e.g., Boserup, 1965; </w:t>
      </w:r>
      <w:r w:rsidRPr="000B3EEB">
        <w:rPr>
          <w:rFonts w:ascii="Times New Roman" w:hAnsi="Times New Roman"/>
          <w:sz w:val="24"/>
          <w:szCs w:val="24"/>
        </w:rPr>
        <w:t>Hutchinson</w:t>
      </w:r>
      <w:r>
        <w:rPr>
          <w:rFonts w:ascii="Times New Roman" w:hAnsi="Times New Roman"/>
          <w:sz w:val="24"/>
          <w:szCs w:val="24"/>
        </w:rPr>
        <w:t xml:space="preserve">, 1957; Pingali et al., 1987). These theories explain changing management systems in terms of changing cultural and socio-economic incentives facing farmers </w:t>
      </w:r>
      <w:r w:rsidRPr="003969AB">
        <w:rPr>
          <w:rFonts w:ascii="Times New Roman" w:hAnsi="Times New Roman"/>
          <w:sz w:val="24"/>
          <w:szCs w:val="24"/>
          <w:highlight w:val="yellow"/>
          <w:rPrChange w:id="32" w:author="Maggie Gill" w:date="2012-07-14T07:36:00Z">
            <w:rPr>
              <w:rFonts w:ascii="Times New Roman" w:hAnsi="Times New Roman"/>
              <w:sz w:val="24"/>
              <w:szCs w:val="24"/>
            </w:rPr>
          </w:rPrChange>
        </w:rPr>
        <w:t xml:space="preserve">as a result of changing relative factors endowments and </w:t>
      </w:r>
      <w:commentRangeStart w:id="33"/>
      <w:r w:rsidRPr="003969AB">
        <w:rPr>
          <w:rFonts w:ascii="Times New Roman" w:hAnsi="Times New Roman"/>
          <w:sz w:val="24"/>
          <w:szCs w:val="24"/>
          <w:highlight w:val="yellow"/>
          <w:rPrChange w:id="34" w:author="Maggie Gill" w:date="2012-07-14T07:36:00Z">
            <w:rPr>
              <w:rFonts w:ascii="Times New Roman" w:hAnsi="Times New Roman"/>
              <w:sz w:val="24"/>
              <w:szCs w:val="24"/>
            </w:rPr>
          </w:rPrChange>
        </w:rPr>
        <w:t>education</w:t>
      </w:r>
      <w:commentRangeEnd w:id="33"/>
      <w:r w:rsidR="003969AB">
        <w:rPr>
          <w:rStyle w:val="CommentReference"/>
        </w:rPr>
        <w:commentReference w:id="33"/>
      </w:r>
      <w:r>
        <w:rPr>
          <w:rFonts w:ascii="Times New Roman" w:hAnsi="Times New Roman"/>
          <w:sz w:val="24"/>
          <w:szCs w:val="24"/>
        </w:rPr>
        <w:t>. Additional factors that are important determinants of resource management have been included, inspired by theories of market and institutional development and agricultural household model.</w:t>
      </w:r>
    </w:p>
    <w:p w:rsidR="005857AC" w:rsidRDefault="00C236F5" w:rsidP="00C236F5">
      <w:pPr>
        <w:spacing w:line="480" w:lineRule="auto"/>
        <w:jc w:val="both"/>
        <w:rPr>
          <w:rFonts w:ascii="Times New Roman" w:hAnsi="Times New Roman"/>
          <w:sz w:val="24"/>
          <w:szCs w:val="24"/>
        </w:rPr>
        <w:sectPr w:rsidR="005857AC" w:rsidSect="00552DFD">
          <w:footerReference w:type="default" r:id="rId10"/>
          <w:pgSz w:w="11906" w:h="16838"/>
          <w:pgMar w:top="1440" w:right="1440" w:bottom="1440" w:left="1440" w:header="708" w:footer="708" w:gutter="0"/>
          <w:cols w:space="708"/>
          <w:docGrid w:linePitch="360"/>
        </w:sectPr>
      </w:pPr>
      <w:r>
        <w:rPr>
          <w:rFonts w:ascii="Times New Roman" w:hAnsi="Times New Roman"/>
          <w:sz w:val="24"/>
          <w:szCs w:val="24"/>
        </w:rPr>
        <w:t xml:space="preserve">The conceptual framework provides a context to identify and assess key activities to achieve (i) improved household production for food security and income, (ii) improved nutrition; and (iii) improved environmental </w:t>
      </w:r>
      <w:commentRangeStart w:id="35"/>
      <w:r>
        <w:rPr>
          <w:rFonts w:ascii="Times New Roman" w:hAnsi="Times New Roman"/>
          <w:sz w:val="24"/>
          <w:szCs w:val="24"/>
        </w:rPr>
        <w:t>quality</w:t>
      </w:r>
      <w:commentRangeEnd w:id="35"/>
      <w:r w:rsidR="003969AB">
        <w:rPr>
          <w:rStyle w:val="CommentReference"/>
        </w:rPr>
        <w:commentReference w:id="35"/>
      </w:r>
      <w:r>
        <w:rPr>
          <w:rFonts w:ascii="Times New Roman" w:hAnsi="Times New Roman"/>
          <w:sz w:val="24"/>
          <w:szCs w:val="24"/>
        </w:rPr>
        <w:t xml:space="preserve">. In targeting interventions to move smallholder households out of hunger and poverty through sustainably intensified agriculture, three main dimensions are considered: intensification, sustainability, and household-level factors. The three dimensions determine opportunities and constraints across terroirs and people and hence across scales (regional, landscape, community, village, and household). Each dimension encompasses key factors that determine strategies in different sustainable trajectories. For example, the dimension on sustainability comprises sustainable indicators at ecosystem and/or field levels such as soil fertility, soil erosion, water availability, and biodiversity (e.g., vegetation species and pests). The sustainability </w:t>
      </w:r>
      <w:ins w:id="36" w:author="Maggie Gill" w:date="2012-07-14T07:43:00Z">
        <w:r w:rsidR="005B7263">
          <w:rPr>
            <w:rFonts w:ascii="Times New Roman" w:hAnsi="Times New Roman"/>
            <w:sz w:val="24"/>
            <w:szCs w:val="24"/>
          </w:rPr>
          <w:t>dimension</w:t>
        </w:r>
      </w:ins>
      <w:del w:id="37" w:author="Maggie Gill" w:date="2012-07-14T07:43:00Z">
        <w:r w:rsidDel="005B7263">
          <w:rPr>
            <w:rFonts w:ascii="Times New Roman" w:hAnsi="Times New Roman"/>
            <w:sz w:val="24"/>
            <w:szCs w:val="24"/>
          </w:rPr>
          <w:delText>context</w:delText>
        </w:r>
      </w:del>
      <w:r>
        <w:rPr>
          <w:rFonts w:ascii="Times New Roman" w:hAnsi="Times New Roman"/>
          <w:sz w:val="24"/>
          <w:szCs w:val="24"/>
        </w:rPr>
        <w:t xml:space="preserve"> addresses the status and exten</w:t>
      </w:r>
      <w:ins w:id="38" w:author="Maggie Gill" w:date="2012-07-14T07:42:00Z">
        <w:r w:rsidR="005B7263">
          <w:rPr>
            <w:rFonts w:ascii="Times New Roman" w:hAnsi="Times New Roman"/>
            <w:sz w:val="24"/>
            <w:szCs w:val="24"/>
          </w:rPr>
          <w:t>t</w:t>
        </w:r>
      </w:ins>
      <w:del w:id="39" w:author="Maggie Gill" w:date="2012-07-14T07:42:00Z">
        <w:r w:rsidDel="005B7263">
          <w:rPr>
            <w:rFonts w:ascii="Times New Roman" w:hAnsi="Times New Roman"/>
            <w:sz w:val="24"/>
            <w:szCs w:val="24"/>
          </w:rPr>
          <w:delText>ds</w:delText>
        </w:r>
      </w:del>
      <w:r>
        <w:rPr>
          <w:rFonts w:ascii="Times New Roman" w:hAnsi="Times New Roman"/>
          <w:sz w:val="24"/>
          <w:szCs w:val="24"/>
        </w:rPr>
        <w:t xml:space="preserve"> of natural resources for a local ecosystem. The household </w:t>
      </w:r>
      <w:r>
        <w:rPr>
          <w:rFonts w:ascii="Times New Roman" w:hAnsi="Times New Roman"/>
          <w:sz w:val="24"/>
          <w:szCs w:val="24"/>
        </w:rPr>
        <w:lastRenderedPageBreak/>
        <w:t>dimension integrates socio-cultural, economic, and institutional factors with potential impact on the use of innovation technologies by individual households and or communities.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right w:w="0" w:type="dxa"/>
        </w:tblCellMar>
        <w:tblLook w:val="04A0" w:firstRow="1" w:lastRow="0" w:firstColumn="1" w:lastColumn="0" w:noHBand="0" w:noVBand="1"/>
      </w:tblPr>
      <w:tblGrid>
        <w:gridCol w:w="4856"/>
        <w:gridCol w:w="9112"/>
      </w:tblGrid>
      <w:tr w:rsidR="005857AC" w:rsidTr="00031311">
        <w:trPr>
          <w:trHeight w:val="7787"/>
        </w:trPr>
        <w:tc>
          <w:tcPr>
            <w:tcW w:w="4856" w:type="dxa"/>
          </w:tcPr>
          <w:p w:rsidR="005857AC" w:rsidRDefault="004131DB" w:rsidP="00031311">
            <w:pPr>
              <w:spacing w:line="480" w:lineRule="auto"/>
              <w:jc w:val="center"/>
              <w:rPr>
                <w:rFonts w:ascii="Times New Roman" w:hAnsi="Times New Roman"/>
                <w:sz w:val="24"/>
                <w:szCs w:val="24"/>
              </w:rPr>
            </w:pPr>
            <w:r>
              <w:rPr>
                <w:rFonts w:ascii="Times New Roman" w:hAnsi="Times New Roman"/>
                <w:noProof/>
                <w:sz w:val="24"/>
                <w:szCs w:val="24"/>
                <w:lang w:eastAsia="en-GB"/>
              </w:rPr>
              <w:lastRenderedPageBreak/>
              <mc:AlternateContent>
                <mc:Choice Requires="wpg">
                  <w:drawing>
                    <wp:anchor distT="0" distB="0" distL="114300" distR="114300" simplePos="0" relativeHeight="251674624" behindDoc="0" locked="0" layoutInCell="1" allowOverlap="1">
                      <wp:simplePos x="0" y="0"/>
                      <wp:positionH relativeFrom="column">
                        <wp:posOffset>-76200</wp:posOffset>
                      </wp:positionH>
                      <wp:positionV relativeFrom="paragraph">
                        <wp:posOffset>6350</wp:posOffset>
                      </wp:positionV>
                      <wp:extent cx="8844280" cy="4921250"/>
                      <wp:effectExtent l="0" t="0" r="4445" b="0"/>
                      <wp:wrapNone/>
                      <wp:docPr id="1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44280" cy="4921250"/>
                                <a:chOff x="1320" y="1460"/>
                                <a:chExt cx="13928" cy="7750"/>
                              </a:xfrm>
                            </wpg:grpSpPr>
                            <wps:wsp>
                              <wps:cNvPr id="20" name="Text Box 90"/>
                              <wps:cNvSpPr txBox="1">
                                <a:spLocks noChangeArrowheads="1"/>
                              </wps:cNvSpPr>
                              <wps:spPr bwMode="auto">
                                <a:xfrm>
                                  <a:off x="6258" y="1460"/>
                                  <a:ext cx="8990" cy="7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12721" w:rsidRDefault="00031311" w:rsidP="005857AC">
                                    <w:pPr>
                                      <w:jc w:val="center"/>
                                      <w:rPr>
                                        <w:rFonts w:ascii="Times New Roman" w:hAnsi="Times New Roman"/>
                                        <w:sz w:val="20"/>
                                      </w:rPr>
                                    </w:pPr>
                                    <w:r w:rsidRPr="00512721">
                                      <w:rPr>
                                        <w:rFonts w:ascii="Times New Roman" w:hAnsi="Times New Roman"/>
                                        <w:noProof/>
                                        <w:sz w:val="20"/>
                                        <w:lang w:eastAsia="en-GB"/>
                                      </w:rPr>
                                      <w:drawing>
                                        <wp:inline distT="0" distB="0" distL="0" distR="0">
                                          <wp:extent cx="4478400" cy="3950592"/>
                                          <wp:effectExtent l="19050" t="0" r="0" b="0"/>
                                          <wp:docPr id="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t="1613" r="3944" b="3474"/>
                                                  <a:stretch>
                                                    <a:fillRect/>
                                                  </a:stretch>
                                                </pic:blipFill>
                                                <pic:spPr bwMode="auto">
                                                  <a:xfrm>
                                                    <a:off x="0" y="0"/>
                                                    <a:ext cx="4478400" cy="395059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g:grpSp>
                              <wpg:cNvPr id="21" name="Group 91"/>
                              <wpg:cNvGrpSpPr>
                                <a:grpSpLocks/>
                              </wpg:cNvGrpSpPr>
                              <wpg:grpSpPr bwMode="auto">
                                <a:xfrm>
                                  <a:off x="1320" y="1560"/>
                                  <a:ext cx="5210" cy="5230"/>
                                  <a:chOff x="1320" y="1560"/>
                                  <a:chExt cx="5210" cy="5230"/>
                                </a:xfrm>
                              </wpg:grpSpPr>
                              <wpg:grpSp>
                                <wpg:cNvPr id="22" name="Group 92"/>
                                <wpg:cNvGrpSpPr>
                                  <a:grpSpLocks/>
                                </wpg:cNvGrpSpPr>
                                <wpg:grpSpPr bwMode="auto">
                                  <a:xfrm>
                                    <a:off x="1320" y="3080"/>
                                    <a:ext cx="5210" cy="3710"/>
                                    <a:chOff x="2150" y="3690"/>
                                    <a:chExt cx="5210" cy="3710"/>
                                  </a:xfrm>
                                </wpg:grpSpPr>
                                <wps:wsp>
                                  <wps:cNvPr id="23" name="Text Box 93"/>
                                  <wps:cNvSpPr txBox="1">
                                    <a:spLocks noChangeArrowheads="1"/>
                                  </wps:cNvSpPr>
                                  <wps:spPr bwMode="auto">
                                    <a:xfrm>
                                      <a:off x="2150" y="3690"/>
                                      <a:ext cx="5210" cy="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12721" w:rsidRDefault="00031311" w:rsidP="005857AC">
                                        <w:pPr>
                                          <w:jc w:val="center"/>
                                          <w:rPr>
                                            <w:rFonts w:ascii="Times New Roman" w:hAnsi="Times New Roman"/>
                                            <w:sz w:val="20"/>
                                          </w:rPr>
                                        </w:pPr>
                                        <w:r w:rsidRPr="00512721">
                                          <w:rPr>
                                            <w:rFonts w:ascii="Times New Roman" w:hAnsi="Times New Roman"/>
                                            <w:noProof/>
                                            <w:sz w:val="20"/>
                                            <w:lang w:eastAsia="en-GB"/>
                                          </w:rPr>
                                          <w:drawing>
                                            <wp:inline distT="0" distB="0" distL="0" distR="0">
                                              <wp:extent cx="3140308" cy="2268000"/>
                                              <wp:effectExtent l="0" t="0" r="2942" b="0"/>
                                              <wp:docPr id="6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r="2013"/>
                                                      <a:stretch>
                                                        <a:fillRect/>
                                                      </a:stretch>
                                                    </pic:blipFill>
                                                    <pic:spPr bwMode="auto">
                                                      <a:xfrm>
                                                        <a:off x="0" y="0"/>
                                                        <a:ext cx="3140308" cy="226800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24" name="Text Box 94"/>
                                  <wps:cNvSpPr txBox="1">
                                    <a:spLocks noChangeArrowheads="1"/>
                                  </wps:cNvSpPr>
                                  <wps:spPr bwMode="auto">
                                    <a:xfrm>
                                      <a:off x="3480" y="3820"/>
                                      <a:ext cx="2590" cy="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1311" w:rsidRDefault="00031311" w:rsidP="005857AC"/>
                                    </w:txbxContent>
                                  </wps:txbx>
                                  <wps:bodyPr rot="0" vert="horz" wrap="square" lIns="91440" tIns="45720" rIns="91440" bIns="45720" anchor="t" anchorCtr="0" upright="1">
                                    <a:noAutofit/>
                                  </wps:bodyPr>
                                </wps:wsp>
                              </wpg:grpSp>
                              <wps:wsp>
                                <wps:cNvPr id="25" name="Text Box 95"/>
                                <wps:cNvSpPr txBox="1">
                                  <a:spLocks noChangeArrowheads="1"/>
                                </wps:cNvSpPr>
                                <wps:spPr bwMode="auto">
                                  <a:xfrm>
                                    <a:off x="1520" y="1560"/>
                                    <a:ext cx="75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272E0" w:rsidRDefault="00031311" w:rsidP="005857AC">
                                      <w:pPr>
                                        <w:jc w:val="center"/>
                                        <w:rPr>
                                          <w:rFonts w:ascii="Times New Roman" w:hAnsi="Times New Roman"/>
                                          <w:b/>
                                          <w:sz w:val="24"/>
                                        </w:rPr>
                                      </w:pPr>
                                      <w:r>
                                        <w:rPr>
                                          <w:rFonts w:ascii="Times New Roman" w:hAnsi="Times New Roman"/>
                                          <w:b/>
                                          <w:sz w:val="24"/>
                                        </w:rPr>
                                        <w:t>A</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9" o:spid="_x0000_s1055" style="position:absolute;left:0;text-align:left;margin-left:-6pt;margin-top:.5pt;width:696.4pt;height:387.5pt;z-index:251674624" coordorigin="1320,1460" coordsize="13928,7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">
                      <v:shape id="Text Box 90" o:spid="_x0000_s1056" type="#_x0000_t202" style="position:absolute;left:6258;top:1460;width:8990;height:7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5857AC" w:rsidRPr="00512721" w:rsidRDefault="005857AC" w:rsidP="005857AC">
                              <w:pPr>
                                <w:jc w:val="center"/>
                                <w:rPr>
                                  <w:rFonts w:ascii="Times New Roman" w:hAnsi="Times New Roman"/>
                                  <w:sz w:val="20"/>
                                </w:rPr>
                              </w:pPr>
                              <w:r w:rsidRPr="00512721">
                                <w:rPr>
                                  <w:rFonts w:ascii="Times New Roman" w:hAnsi="Times New Roman"/>
                                  <w:noProof/>
                                  <w:sz w:val="20"/>
                                  <w:lang w:val="en-US"/>
                                </w:rPr>
                                <w:drawing>
                                  <wp:inline distT="0" distB="0" distL="0" distR="0">
                                    <wp:extent cx="4478400" cy="3950592"/>
                                    <wp:effectExtent l="19050" t="0" r="0" b="0"/>
                                    <wp:docPr id="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t="1613" r="3944" b="3474"/>
                                            <a:stretch>
                                              <a:fillRect/>
                                            </a:stretch>
                                          </pic:blipFill>
                                          <pic:spPr bwMode="auto">
                                            <a:xfrm>
                                              <a:off x="0" y="0"/>
                                              <a:ext cx="4478400" cy="3950592"/>
                                            </a:xfrm>
                                            <a:prstGeom prst="rect">
                                              <a:avLst/>
                                            </a:prstGeom>
                                            <a:noFill/>
                                            <a:ln w="9525">
                                              <a:noFill/>
                                              <a:miter lim="800000"/>
                                              <a:headEnd/>
                                              <a:tailEnd/>
                                            </a:ln>
                                          </pic:spPr>
                                        </pic:pic>
                                      </a:graphicData>
                                    </a:graphic>
                                  </wp:inline>
                                </w:drawing>
                              </w:r>
                            </w:p>
                          </w:txbxContent>
                        </v:textbox>
                      </v:shape>
                      <v:group id="Group 91" o:spid="_x0000_s1057" style="position:absolute;left:1320;top:1560;width:5210;height:5230" coordorigin="1320,1560" coordsize="5210,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Group 92" o:spid="_x0000_s1058" style="position:absolute;left:1320;top:3080;width:5210;height:3710" coordorigin="2150,3690" coordsize="5210,37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93" o:spid="_x0000_s1059" type="#_x0000_t202" style="position:absolute;left:2150;top:3690;width:5210;height:3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5857AC" w:rsidRPr="00512721" w:rsidRDefault="005857AC" w:rsidP="005857AC">
                                  <w:pPr>
                                    <w:jc w:val="center"/>
                                    <w:rPr>
                                      <w:rFonts w:ascii="Times New Roman" w:hAnsi="Times New Roman"/>
                                      <w:sz w:val="20"/>
                                    </w:rPr>
                                  </w:pPr>
                                  <w:r w:rsidRPr="00512721">
                                    <w:rPr>
                                      <w:rFonts w:ascii="Times New Roman" w:hAnsi="Times New Roman"/>
                                      <w:noProof/>
                                      <w:sz w:val="20"/>
                                      <w:lang w:val="en-US"/>
                                    </w:rPr>
                                    <w:drawing>
                                      <wp:inline distT="0" distB="0" distL="0" distR="0">
                                        <wp:extent cx="3140308" cy="2268000"/>
                                        <wp:effectExtent l="0" t="0" r="2942" b="0"/>
                                        <wp:docPr id="6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r="2013"/>
                                                <a:stretch>
                                                  <a:fillRect/>
                                                </a:stretch>
                                              </pic:blipFill>
                                              <pic:spPr bwMode="auto">
                                                <a:xfrm>
                                                  <a:off x="0" y="0"/>
                                                  <a:ext cx="3140308" cy="2268000"/>
                                                </a:xfrm>
                                                <a:prstGeom prst="rect">
                                                  <a:avLst/>
                                                </a:prstGeom>
                                                <a:noFill/>
                                                <a:ln w="9525">
                                                  <a:noFill/>
                                                  <a:miter lim="800000"/>
                                                  <a:headEnd/>
                                                  <a:tailEnd/>
                                                </a:ln>
                                              </pic:spPr>
                                            </pic:pic>
                                          </a:graphicData>
                                        </a:graphic>
                                      </wp:inline>
                                    </w:drawing>
                                  </w:r>
                                </w:p>
                              </w:txbxContent>
                            </v:textbox>
                          </v:shape>
                          <v:shape id="Text Box 94" o:spid="_x0000_s1060" type="#_x0000_t202" style="position:absolute;left:3480;top:3820;width:259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5857AC" w:rsidRDefault="005857AC" w:rsidP="005857AC"/>
                              </w:txbxContent>
                            </v:textbox>
                          </v:shape>
                        </v:group>
                        <v:shape id="Text Box 95" o:spid="_x0000_s1061" type="#_x0000_t202" style="position:absolute;left:1520;top:1560;width:750;height: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5857AC" w:rsidRPr="005272E0" w:rsidRDefault="005857AC" w:rsidP="005857AC">
                                <w:pPr>
                                  <w:jc w:val="center"/>
                                  <w:rPr>
                                    <w:rFonts w:ascii="Times New Roman" w:hAnsi="Times New Roman"/>
                                    <w:b/>
                                    <w:sz w:val="24"/>
                                  </w:rPr>
                                </w:pPr>
                                <w:r>
                                  <w:rPr>
                                    <w:rFonts w:ascii="Times New Roman" w:hAnsi="Times New Roman"/>
                                    <w:b/>
                                    <w:sz w:val="24"/>
                                  </w:rPr>
                                  <w:t>A</w:t>
                                </w:r>
                              </w:p>
                            </w:txbxContent>
                          </v:textbox>
                        </v:shape>
                      </v:group>
                    </v:group>
                  </w:pict>
                </mc:Fallback>
              </mc:AlternateContent>
            </w:r>
          </w:p>
        </w:tc>
        <w:tc>
          <w:tcPr>
            <w:tcW w:w="9112" w:type="dxa"/>
          </w:tcPr>
          <w:p w:rsidR="005857AC" w:rsidRDefault="004131DB" w:rsidP="00031311">
            <w:pPr>
              <w:spacing w:line="480" w:lineRule="auto"/>
              <w:jc w:val="center"/>
              <w:rPr>
                <w:rFonts w:ascii="Times New Roman" w:hAnsi="Times New Roman"/>
                <w:sz w:val="24"/>
                <w:szCs w:val="24"/>
              </w:rPr>
            </w:pPr>
            <w:r>
              <w:rPr>
                <w:rFonts w:ascii="Times New Roman" w:hAnsi="Times New Roman"/>
                <w:noProof/>
                <w:sz w:val="24"/>
                <w:szCs w:val="24"/>
                <w:lang w:eastAsia="en-GB"/>
              </w:rPr>
              <mc:AlternateContent>
                <mc:Choice Requires="wpg">
                  <w:drawing>
                    <wp:anchor distT="0" distB="0" distL="114300" distR="114300" simplePos="0" relativeHeight="251675648" behindDoc="0" locked="0" layoutInCell="1" allowOverlap="1">
                      <wp:simplePos x="0" y="0"/>
                      <wp:positionH relativeFrom="column">
                        <wp:posOffset>0</wp:posOffset>
                      </wp:positionH>
                      <wp:positionV relativeFrom="paragraph">
                        <wp:posOffset>6350</wp:posOffset>
                      </wp:positionV>
                      <wp:extent cx="5429250" cy="4978400"/>
                      <wp:effectExtent l="0" t="0" r="0" b="0"/>
                      <wp:wrapNone/>
                      <wp:docPr id="9"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0" cy="4978400"/>
                                <a:chOff x="6296" y="1460"/>
                                <a:chExt cx="8550" cy="7840"/>
                              </a:xfrm>
                            </wpg:grpSpPr>
                            <wpg:grpSp>
                              <wpg:cNvPr id="10" name="Group 97"/>
                              <wpg:cNvGrpSpPr>
                                <a:grpSpLocks/>
                              </wpg:cNvGrpSpPr>
                              <wpg:grpSpPr bwMode="auto">
                                <a:xfrm>
                                  <a:off x="6296" y="7600"/>
                                  <a:ext cx="8550" cy="1700"/>
                                  <a:chOff x="6368" y="7510"/>
                                  <a:chExt cx="8550" cy="1700"/>
                                </a:xfrm>
                              </wpg:grpSpPr>
                              <wps:wsp>
                                <wps:cNvPr id="11" name="Text Box 98"/>
                                <wps:cNvSpPr txBox="1">
                                  <a:spLocks noChangeArrowheads="1"/>
                                </wps:cNvSpPr>
                                <wps:spPr bwMode="auto">
                                  <a:xfrm>
                                    <a:off x="6368" y="7510"/>
                                    <a:ext cx="2480"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Default="00031311" w:rsidP="005857AC">
                                      <w:pPr>
                                        <w:rPr>
                                          <w:rFonts w:ascii="Times New Roman" w:hAnsi="Times New Roman"/>
                                          <w:sz w:val="24"/>
                                          <w:szCs w:val="24"/>
                                        </w:rPr>
                                      </w:pPr>
                                      <w:r w:rsidRPr="00E16A30">
                                        <w:rPr>
                                          <w:rFonts w:ascii="Times New Roman" w:hAnsi="Times New Roman"/>
                                          <w:b/>
                                          <w:sz w:val="24"/>
                                          <w:szCs w:val="24"/>
                                        </w:rPr>
                                        <w:t>Annotation</w:t>
                                      </w:r>
                                      <w:r>
                                        <w:rPr>
                                          <w:rFonts w:ascii="Times New Roman" w:hAnsi="Times New Roman"/>
                                          <w:sz w:val="24"/>
                                          <w:szCs w:val="24"/>
                                        </w:rPr>
                                        <w:t>:</w:t>
                                      </w:r>
                                    </w:p>
                                  </w:txbxContent>
                                </wps:txbx>
                                <wps:bodyPr rot="0" vert="horz" wrap="square" lIns="91440" tIns="45720" rIns="91440" bIns="45720" anchor="t" anchorCtr="0" upright="1">
                                  <a:noAutofit/>
                                </wps:bodyPr>
                              </wps:wsp>
                              <wps:wsp>
                                <wps:cNvPr id="12" name="Text Box 99"/>
                                <wps:cNvSpPr txBox="1">
                                  <a:spLocks noChangeArrowheads="1"/>
                                </wps:cNvSpPr>
                                <wps:spPr bwMode="auto">
                                  <a:xfrm>
                                    <a:off x="6368" y="7830"/>
                                    <a:ext cx="3430"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12721" w:rsidRDefault="00031311" w:rsidP="005857AC">
                                      <w:pPr>
                                        <w:rPr>
                                          <w:rFonts w:ascii="Times New Roman" w:hAnsi="Times New Roman"/>
                                          <w:sz w:val="24"/>
                                          <w:szCs w:val="24"/>
                                        </w:rPr>
                                      </w:pPr>
                                      <w:r>
                                        <w:rPr>
                                          <w:rFonts w:ascii="Times New Roman" w:hAnsi="Times New Roman"/>
                                          <w:sz w:val="24"/>
                                          <w:szCs w:val="24"/>
                                        </w:rPr>
                                        <w:t>Int.: Intensification</w:t>
                                      </w:r>
                                      <w:r w:rsidRPr="00512721">
                                        <w:rPr>
                                          <w:rFonts w:ascii="Times New Roman" w:hAnsi="Times New Roman"/>
                                          <w:sz w:val="24"/>
                                          <w:szCs w:val="24"/>
                                        </w:rPr>
                                        <w:t xml:space="preserve"> index</w:t>
                                      </w:r>
                                    </w:p>
                                    <w:p w:rsidR="00031311" w:rsidRDefault="00031311" w:rsidP="005857AC">
                                      <w:pPr>
                                        <w:rPr>
                                          <w:rFonts w:ascii="Times New Roman" w:hAnsi="Times New Roman"/>
                                          <w:sz w:val="24"/>
                                          <w:szCs w:val="24"/>
                                        </w:rPr>
                                      </w:pPr>
                                    </w:p>
                                  </w:txbxContent>
                                </wps:txbx>
                                <wps:bodyPr rot="0" vert="horz" wrap="square" lIns="91440" tIns="45720" rIns="91440" bIns="45720" anchor="t" anchorCtr="0" upright="1">
                                  <a:noAutofit/>
                                </wps:bodyPr>
                              </wps:wsp>
                              <wps:wsp>
                                <wps:cNvPr id="13" name="Text Box 100"/>
                                <wps:cNvSpPr txBox="1">
                                  <a:spLocks noChangeArrowheads="1"/>
                                </wps:cNvSpPr>
                                <wps:spPr bwMode="auto">
                                  <a:xfrm>
                                    <a:off x="6368" y="8230"/>
                                    <a:ext cx="3430" cy="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12721" w:rsidRDefault="00031311" w:rsidP="005857AC">
                                      <w:pPr>
                                        <w:rPr>
                                          <w:rFonts w:ascii="Times New Roman" w:hAnsi="Times New Roman"/>
                                          <w:sz w:val="24"/>
                                          <w:szCs w:val="24"/>
                                        </w:rPr>
                                      </w:pPr>
                                      <w:r>
                                        <w:rPr>
                                          <w:rFonts w:ascii="Times New Roman" w:hAnsi="Times New Roman"/>
                                          <w:sz w:val="24"/>
                                          <w:szCs w:val="24"/>
                                        </w:rPr>
                                        <w:t>Sust.: Sustainability</w:t>
                                      </w:r>
                                      <w:r w:rsidRPr="00512721">
                                        <w:rPr>
                                          <w:rFonts w:ascii="Times New Roman" w:hAnsi="Times New Roman"/>
                                          <w:sz w:val="24"/>
                                          <w:szCs w:val="24"/>
                                        </w:rPr>
                                        <w:t xml:space="preserve"> index</w:t>
                                      </w:r>
                                    </w:p>
                                    <w:p w:rsidR="00031311" w:rsidRDefault="00031311" w:rsidP="005857AC">
                                      <w:pPr>
                                        <w:rPr>
                                          <w:rFonts w:ascii="Times New Roman" w:hAnsi="Times New Roman"/>
                                          <w:sz w:val="24"/>
                                          <w:szCs w:val="24"/>
                                        </w:rPr>
                                      </w:pPr>
                                    </w:p>
                                  </w:txbxContent>
                                </wps:txbx>
                                <wps:bodyPr rot="0" vert="horz" wrap="square" lIns="91440" tIns="45720" rIns="91440" bIns="45720" anchor="t" anchorCtr="0" upright="1">
                                  <a:noAutofit/>
                                </wps:bodyPr>
                              </wps:wsp>
                              <wps:wsp>
                                <wps:cNvPr id="14" name="Text Box 101"/>
                                <wps:cNvSpPr txBox="1">
                                  <a:spLocks noChangeArrowheads="1"/>
                                </wps:cNvSpPr>
                                <wps:spPr bwMode="auto">
                                  <a:xfrm>
                                    <a:off x="11148" y="7780"/>
                                    <a:ext cx="2480"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Default="00031311" w:rsidP="005857AC">
                                      <w:pPr>
                                        <w:rPr>
                                          <w:rFonts w:ascii="Times New Roman" w:hAnsi="Times New Roman"/>
                                          <w:sz w:val="24"/>
                                          <w:szCs w:val="24"/>
                                        </w:rPr>
                                      </w:pPr>
                                      <w:r>
                                        <w:rPr>
                                          <w:rFonts w:ascii="Times New Roman" w:hAnsi="Times New Roman"/>
                                          <w:sz w:val="24"/>
                                          <w:szCs w:val="24"/>
                                        </w:rPr>
                                        <w:t>HH: Household</w:t>
                                      </w:r>
                                    </w:p>
                                  </w:txbxContent>
                                </wps:txbx>
                                <wps:bodyPr rot="0" vert="horz" wrap="square" lIns="91440" tIns="45720" rIns="91440" bIns="45720" anchor="t" anchorCtr="0" upright="1">
                                  <a:noAutofit/>
                                </wps:bodyPr>
                              </wps:wsp>
                              <wps:wsp>
                                <wps:cNvPr id="15" name="Text Box 102"/>
                                <wps:cNvSpPr txBox="1">
                                  <a:spLocks noChangeArrowheads="1"/>
                                </wps:cNvSpPr>
                                <wps:spPr bwMode="auto">
                                  <a:xfrm>
                                    <a:off x="11148" y="8280"/>
                                    <a:ext cx="3430"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12721" w:rsidRDefault="00031311" w:rsidP="005857AC">
                                      <w:pPr>
                                        <w:rPr>
                                          <w:rFonts w:ascii="Times New Roman" w:hAnsi="Times New Roman"/>
                                          <w:sz w:val="24"/>
                                          <w:szCs w:val="24"/>
                                        </w:rPr>
                                      </w:pPr>
                                      <w:r>
                                        <w:rPr>
                                          <w:rFonts w:ascii="Times New Roman" w:hAnsi="Times New Roman"/>
                                          <w:sz w:val="24"/>
                                          <w:szCs w:val="24"/>
                                        </w:rPr>
                                        <w:t>t0: initial time</w:t>
                                      </w:r>
                                    </w:p>
                                    <w:p w:rsidR="00031311" w:rsidRDefault="00031311" w:rsidP="005857AC">
                                      <w:pPr>
                                        <w:rPr>
                                          <w:rFonts w:ascii="Times New Roman" w:hAnsi="Times New Roman"/>
                                          <w:sz w:val="24"/>
                                          <w:szCs w:val="24"/>
                                        </w:rPr>
                                      </w:pPr>
                                    </w:p>
                                  </w:txbxContent>
                                </wps:txbx>
                                <wps:bodyPr rot="0" vert="horz" wrap="square" lIns="91440" tIns="45720" rIns="91440" bIns="45720" anchor="t" anchorCtr="0" upright="1">
                                  <a:noAutofit/>
                                </wps:bodyPr>
                              </wps:wsp>
                              <wps:wsp>
                                <wps:cNvPr id="16" name="Text Box 103"/>
                                <wps:cNvSpPr txBox="1">
                                  <a:spLocks noChangeArrowheads="1"/>
                                </wps:cNvSpPr>
                                <wps:spPr bwMode="auto">
                                  <a:xfrm>
                                    <a:off x="11148" y="8720"/>
                                    <a:ext cx="3770" cy="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12721" w:rsidRDefault="00031311" w:rsidP="005857AC">
                                      <w:pPr>
                                        <w:rPr>
                                          <w:rFonts w:ascii="Times New Roman" w:hAnsi="Times New Roman"/>
                                          <w:sz w:val="24"/>
                                          <w:szCs w:val="24"/>
                                        </w:rPr>
                                      </w:pPr>
                                      <w:r>
                                        <w:rPr>
                                          <w:rFonts w:ascii="Times New Roman" w:hAnsi="Times New Roman"/>
                                          <w:sz w:val="24"/>
                                          <w:szCs w:val="24"/>
                                        </w:rPr>
                                        <w:t>ti: given time i in the innovation phase</w:t>
                                      </w:r>
                                    </w:p>
                                    <w:p w:rsidR="00031311" w:rsidRDefault="00031311" w:rsidP="005857AC">
                                      <w:pPr>
                                        <w:rPr>
                                          <w:rFonts w:ascii="Times New Roman" w:hAnsi="Times New Roman"/>
                                          <w:sz w:val="24"/>
                                          <w:szCs w:val="24"/>
                                        </w:rPr>
                                      </w:pPr>
                                    </w:p>
                                  </w:txbxContent>
                                </wps:txbx>
                                <wps:bodyPr rot="0" vert="horz" wrap="square" lIns="0" tIns="0" rIns="0" bIns="0" anchor="t" anchorCtr="0" upright="1">
                                  <a:noAutofit/>
                                </wps:bodyPr>
                              </wps:wsp>
                              <wps:wsp>
                                <wps:cNvPr id="17" name="Text Box 104"/>
                                <wps:cNvSpPr txBox="1">
                                  <a:spLocks noChangeArrowheads="1"/>
                                </wps:cNvSpPr>
                                <wps:spPr bwMode="auto">
                                  <a:xfrm>
                                    <a:off x="6368" y="8610"/>
                                    <a:ext cx="343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12721" w:rsidRDefault="00031311" w:rsidP="005857AC">
                                      <w:pPr>
                                        <w:rPr>
                                          <w:rFonts w:ascii="Times New Roman" w:hAnsi="Times New Roman"/>
                                          <w:sz w:val="24"/>
                                          <w:szCs w:val="24"/>
                                        </w:rPr>
                                      </w:pPr>
                                      <w:r>
                                        <w:rPr>
                                          <w:rFonts w:ascii="Times New Roman" w:hAnsi="Times New Roman"/>
                                          <w:sz w:val="24"/>
                                          <w:szCs w:val="24"/>
                                        </w:rPr>
                                        <w:t>Hht.: Household specific attributes / HH typologies</w:t>
                                      </w:r>
                                    </w:p>
                                    <w:p w:rsidR="00031311" w:rsidRDefault="00031311" w:rsidP="005857AC">
                                      <w:pPr>
                                        <w:rPr>
                                          <w:rFonts w:ascii="Times New Roman" w:hAnsi="Times New Roman"/>
                                          <w:sz w:val="24"/>
                                          <w:szCs w:val="24"/>
                                        </w:rPr>
                                      </w:pPr>
                                    </w:p>
                                  </w:txbxContent>
                                </wps:txbx>
                                <wps:bodyPr rot="0" vert="horz" wrap="square" lIns="0" tIns="0" rIns="0" bIns="0" anchor="t" anchorCtr="0" upright="1">
                                  <a:noAutofit/>
                                </wps:bodyPr>
                              </wps:wsp>
                            </wpg:grpSp>
                            <wps:wsp>
                              <wps:cNvPr id="18" name="Text Box 105"/>
                              <wps:cNvSpPr txBox="1">
                                <a:spLocks noChangeArrowheads="1"/>
                              </wps:cNvSpPr>
                              <wps:spPr bwMode="auto">
                                <a:xfrm>
                                  <a:off x="6296" y="1460"/>
                                  <a:ext cx="75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Pr="005272E0" w:rsidRDefault="00031311" w:rsidP="005857AC">
                                    <w:pPr>
                                      <w:jc w:val="center"/>
                                      <w:rPr>
                                        <w:rFonts w:ascii="Times New Roman" w:hAnsi="Times New Roman"/>
                                        <w:b/>
                                        <w:sz w:val="24"/>
                                      </w:rPr>
                                    </w:pPr>
                                    <w:r>
                                      <w:rPr>
                                        <w:rFonts w:ascii="Times New Roman" w:hAnsi="Times New Roman"/>
                                        <w:b/>
                                        <w:sz w:val="24"/>
                                      </w:rP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6" o:spid="_x0000_s1062" style="position:absolute;left:0;text-align:left;margin-left:0;margin-top:.5pt;width:427.5pt;height:392pt;z-index:251675648" coordorigin="6296,1460" coordsize="8550,7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">
                      <v:group id="Group 97" o:spid="_x0000_s1063" style="position:absolute;left:6296;top:7600;width:8550;height:1700" coordorigin="6368,7510" coordsize="8550,1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Text Box 98" o:spid="_x0000_s1064" type="#_x0000_t202" style="position:absolute;left:6368;top:7510;width:248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5857AC" w:rsidRDefault="005857AC" w:rsidP="005857AC">
                                <w:pPr>
                                  <w:rPr>
                                    <w:rFonts w:ascii="Times New Roman" w:hAnsi="Times New Roman"/>
                                    <w:sz w:val="24"/>
                                    <w:szCs w:val="24"/>
                                  </w:rPr>
                                </w:pPr>
                                <w:r w:rsidRPr="00E16A30">
                                  <w:rPr>
                                    <w:rFonts w:ascii="Times New Roman" w:hAnsi="Times New Roman"/>
                                    <w:b/>
                                    <w:sz w:val="24"/>
                                    <w:szCs w:val="24"/>
                                  </w:rPr>
                                  <w:t>Annotation</w:t>
                                </w:r>
                                <w:r>
                                  <w:rPr>
                                    <w:rFonts w:ascii="Times New Roman" w:hAnsi="Times New Roman"/>
                                    <w:sz w:val="24"/>
                                    <w:szCs w:val="24"/>
                                  </w:rPr>
                                  <w:t>:</w:t>
                                </w:r>
                              </w:p>
                            </w:txbxContent>
                          </v:textbox>
                        </v:shape>
                        <v:shape id="Text Box 99" o:spid="_x0000_s1065" type="#_x0000_t202" style="position:absolute;left:6368;top:7830;width:343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5857AC" w:rsidRPr="00512721" w:rsidRDefault="005857AC" w:rsidP="005857AC">
                                <w:pPr>
                                  <w:rPr>
                                    <w:rFonts w:ascii="Times New Roman" w:hAnsi="Times New Roman"/>
                                    <w:sz w:val="24"/>
                                    <w:szCs w:val="24"/>
                                  </w:rPr>
                                </w:pPr>
                                <w:r>
                                  <w:rPr>
                                    <w:rFonts w:ascii="Times New Roman" w:hAnsi="Times New Roman"/>
                                    <w:sz w:val="24"/>
                                    <w:szCs w:val="24"/>
                                  </w:rPr>
                                  <w:t>Int.: Intensification</w:t>
                                </w:r>
                                <w:r w:rsidRPr="00512721">
                                  <w:rPr>
                                    <w:rFonts w:ascii="Times New Roman" w:hAnsi="Times New Roman"/>
                                    <w:sz w:val="24"/>
                                    <w:szCs w:val="24"/>
                                  </w:rPr>
                                  <w:t xml:space="preserve"> index</w:t>
                                </w:r>
                              </w:p>
                              <w:p w:rsidR="005857AC" w:rsidRDefault="005857AC" w:rsidP="005857AC">
                                <w:pPr>
                                  <w:rPr>
                                    <w:rFonts w:ascii="Times New Roman" w:hAnsi="Times New Roman"/>
                                    <w:sz w:val="24"/>
                                    <w:szCs w:val="24"/>
                                  </w:rPr>
                                </w:pPr>
                              </w:p>
                            </w:txbxContent>
                          </v:textbox>
                        </v:shape>
                        <v:shape id="Text Box 100" o:spid="_x0000_s1066" type="#_x0000_t202" style="position:absolute;left:6368;top:8230;width:3430;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5857AC" w:rsidRPr="00512721" w:rsidRDefault="005857AC" w:rsidP="005857AC">
                                <w:pPr>
                                  <w:rPr>
                                    <w:rFonts w:ascii="Times New Roman" w:hAnsi="Times New Roman"/>
                                    <w:sz w:val="24"/>
                                    <w:szCs w:val="24"/>
                                  </w:rPr>
                                </w:pPr>
                                <w:r>
                                  <w:rPr>
                                    <w:rFonts w:ascii="Times New Roman" w:hAnsi="Times New Roman"/>
                                    <w:sz w:val="24"/>
                                    <w:szCs w:val="24"/>
                                  </w:rPr>
                                  <w:t>Sust.: Sustainability</w:t>
                                </w:r>
                                <w:r w:rsidRPr="00512721">
                                  <w:rPr>
                                    <w:rFonts w:ascii="Times New Roman" w:hAnsi="Times New Roman"/>
                                    <w:sz w:val="24"/>
                                    <w:szCs w:val="24"/>
                                  </w:rPr>
                                  <w:t xml:space="preserve"> index</w:t>
                                </w:r>
                              </w:p>
                              <w:p w:rsidR="005857AC" w:rsidRDefault="005857AC" w:rsidP="005857AC">
                                <w:pPr>
                                  <w:rPr>
                                    <w:rFonts w:ascii="Times New Roman" w:hAnsi="Times New Roman"/>
                                    <w:sz w:val="24"/>
                                    <w:szCs w:val="24"/>
                                  </w:rPr>
                                </w:pPr>
                              </w:p>
                            </w:txbxContent>
                          </v:textbox>
                        </v:shape>
                        <v:shape id="Text Box 101" o:spid="_x0000_s1067" type="#_x0000_t202" style="position:absolute;left:11148;top:7780;width:248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5857AC" w:rsidRDefault="005857AC" w:rsidP="005857AC">
                                <w:pPr>
                                  <w:rPr>
                                    <w:rFonts w:ascii="Times New Roman" w:hAnsi="Times New Roman"/>
                                    <w:sz w:val="24"/>
                                    <w:szCs w:val="24"/>
                                  </w:rPr>
                                </w:pPr>
                                <w:r>
                                  <w:rPr>
                                    <w:rFonts w:ascii="Times New Roman" w:hAnsi="Times New Roman"/>
                                    <w:sz w:val="24"/>
                                    <w:szCs w:val="24"/>
                                  </w:rPr>
                                  <w:t>HH: Household</w:t>
                                </w:r>
                              </w:p>
                            </w:txbxContent>
                          </v:textbox>
                        </v:shape>
                        <v:shape id="Text Box 102" o:spid="_x0000_s1068" type="#_x0000_t202" style="position:absolute;left:11148;top:8280;width:343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5857AC" w:rsidRPr="00512721" w:rsidRDefault="005857AC" w:rsidP="005857AC">
                                <w:pPr>
                                  <w:rPr>
                                    <w:rFonts w:ascii="Times New Roman" w:hAnsi="Times New Roman"/>
                                    <w:sz w:val="24"/>
                                    <w:szCs w:val="24"/>
                                  </w:rPr>
                                </w:pPr>
                                <w:r>
                                  <w:rPr>
                                    <w:rFonts w:ascii="Times New Roman" w:hAnsi="Times New Roman"/>
                                    <w:sz w:val="24"/>
                                    <w:szCs w:val="24"/>
                                  </w:rPr>
                                  <w:t>t0: initial time</w:t>
                                </w:r>
                              </w:p>
                              <w:p w:rsidR="005857AC" w:rsidRDefault="005857AC" w:rsidP="005857AC">
                                <w:pPr>
                                  <w:rPr>
                                    <w:rFonts w:ascii="Times New Roman" w:hAnsi="Times New Roman"/>
                                    <w:sz w:val="24"/>
                                    <w:szCs w:val="24"/>
                                  </w:rPr>
                                </w:pPr>
                              </w:p>
                            </w:txbxContent>
                          </v:textbox>
                        </v:shape>
                        <v:shape id="Text Box 103" o:spid="_x0000_s1069" type="#_x0000_t202" style="position:absolute;left:11148;top:8720;width:3770;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5857AC" w:rsidRPr="00512721" w:rsidRDefault="005857AC" w:rsidP="005857AC">
                                <w:pPr>
                                  <w:rPr>
                                    <w:rFonts w:ascii="Times New Roman" w:hAnsi="Times New Roman"/>
                                    <w:sz w:val="24"/>
                                    <w:szCs w:val="24"/>
                                  </w:rPr>
                                </w:pPr>
                                <w:r>
                                  <w:rPr>
                                    <w:rFonts w:ascii="Times New Roman" w:hAnsi="Times New Roman"/>
                                    <w:sz w:val="24"/>
                                    <w:szCs w:val="24"/>
                                  </w:rPr>
                                  <w:t>ti: given time i in the innovation phase</w:t>
                                </w:r>
                              </w:p>
                              <w:p w:rsidR="005857AC" w:rsidRDefault="005857AC" w:rsidP="005857AC">
                                <w:pPr>
                                  <w:rPr>
                                    <w:rFonts w:ascii="Times New Roman" w:hAnsi="Times New Roman"/>
                                    <w:sz w:val="24"/>
                                    <w:szCs w:val="24"/>
                                  </w:rPr>
                                </w:pPr>
                              </w:p>
                            </w:txbxContent>
                          </v:textbox>
                        </v:shape>
                        <v:shape id="Text Box 104" o:spid="_x0000_s1070" type="#_x0000_t202" style="position:absolute;left:6368;top:8610;width:343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5857AC" w:rsidRPr="00512721" w:rsidRDefault="005857AC" w:rsidP="005857AC">
                                <w:pPr>
                                  <w:rPr>
                                    <w:rFonts w:ascii="Times New Roman" w:hAnsi="Times New Roman"/>
                                    <w:sz w:val="24"/>
                                    <w:szCs w:val="24"/>
                                  </w:rPr>
                                </w:pPr>
                                <w:r>
                                  <w:rPr>
                                    <w:rFonts w:ascii="Times New Roman" w:hAnsi="Times New Roman"/>
                                    <w:sz w:val="24"/>
                                    <w:szCs w:val="24"/>
                                  </w:rPr>
                                  <w:t>Hht.: Household specific attributes / HH typologies</w:t>
                                </w:r>
                              </w:p>
                              <w:p w:rsidR="005857AC" w:rsidRDefault="005857AC" w:rsidP="005857AC">
                                <w:pPr>
                                  <w:rPr>
                                    <w:rFonts w:ascii="Times New Roman" w:hAnsi="Times New Roman"/>
                                    <w:sz w:val="24"/>
                                    <w:szCs w:val="24"/>
                                  </w:rPr>
                                </w:pPr>
                              </w:p>
                            </w:txbxContent>
                          </v:textbox>
                        </v:shape>
                      </v:group>
                      <v:shape id="Text Box 105" o:spid="_x0000_s1071" type="#_x0000_t202" style="position:absolute;left:6296;top:1460;width:750;height: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5857AC" w:rsidRPr="005272E0" w:rsidRDefault="005857AC" w:rsidP="005857AC">
                              <w:pPr>
                                <w:jc w:val="center"/>
                                <w:rPr>
                                  <w:rFonts w:ascii="Times New Roman" w:hAnsi="Times New Roman"/>
                                  <w:b/>
                                  <w:sz w:val="24"/>
                                </w:rPr>
                              </w:pPr>
                              <w:r>
                                <w:rPr>
                                  <w:rFonts w:ascii="Times New Roman" w:hAnsi="Times New Roman"/>
                                  <w:b/>
                                  <w:sz w:val="24"/>
                                </w:rPr>
                                <w:t>B</w:t>
                              </w:r>
                            </w:p>
                          </w:txbxContent>
                        </v:textbox>
                      </v:shape>
                    </v:group>
                  </w:pict>
                </mc:Fallback>
              </mc:AlternateContent>
            </w:r>
          </w:p>
        </w:tc>
      </w:tr>
      <w:tr w:rsidR="005857AC" w:rsidTr="00031311">
        <w:tc>
          <w:tcPr>
            <w:tcW w:w="13968" w:type="dxa"/>
            <w:gridSpan w:val="2"/>
          </w:tcPr>
          <w:p w:rsidR="005857AC" w:rsidRDefault="005857AC" w:rsidP="005857AC">
            <w:pPr>
              <w:spacing w:line="276" w:lineRule="auto"/>
              <w:jc w:val="both"/>
              <w:rPr>
                <w:rFonts w:ascii="Times New Roman" w:hAnsi="Times New Roman"/>
                <w:sz w:val="24"/>
                <w:szCs w:val="24"/>
              </w:rPr>
            </w:pPr>
            <w:r>
              <w:rPr>
                <w:rFonts w:ascii="Times New Roman" w:hAnsi="Times New Roman"/>
                <w:sz w:val="24"/>
                <w:szCs w:val="24"/>
              </w:rPr>
              <w:t>Figure 2: Theoretical representation of conceptual framework for sustainable intensification pathways: (a): Geographic stratification; (b) theoretical trajectory of specific household in a three-dimensional plane defined by sustainable and intensification indexes and by household systems.</w:t>
            </w:r>
          </w:p>
        </w:tc>
      </w:tr>
    </w:tbl>
    <w:p w:rsidR="005857AC" w:rsidRDefault="005857AC" w:rsidP="00C236F5">
      <w:pPr>
        <w:spacing w:line="480" w:lineRule="auto"/>
        <w:jc w:val="both"/>
        <w:rPr>
          <w:rFonts w:ascii="Times New Roman" w:hAnsi="Times New Roman"/>
          <w:sz w:val="24"/>
          <w:szCs w:val="24"/>
        </w:rPr>
      </w:pPr>
    </w:p>
    <w:p w:rsidR="005857AC" w:rsidRDefault="005857AC" w:rsidP="00C236F5">
      <w:pPr>
        <w:spacing w:line="480" w:lineRule="auto"/>
        <w:jc w:val="both"/>
        <w:rPr>
          <w:rFonts w:ascii="Times New Roman" w:hAnsi="Times New Roman"/>
          <w:sz w:val="24"/>
          <w:szCs w:val="24"/>
        </w:rPr>
        <w:sectPr w:rsidR="005857AC" w:rsidSect="005857AC">
          <w:pgSz w:w="16838" w:h="11906" w:orient="landscape"/>
          <w:pgMar w:top="1304" w:right="1247" w:bottom="1247" w:left="1304" w:header="709" w:footer="709" w:gutter="0"/>
          <w:cols w:space="708"/>
          <w:docGrid w:linePitch="360"/>
        </w:sectPr>
      </w:pPr>
    </w:p>
    <w:p w:rsidR="00C236F5" w:rsidRDefault="00C236F5" w:rsidP="00C236F5">
      <w:pPr>
        <w:spacing w:line="480" w:lineRule="auto"/>
        <w:jc w:val="both"/>
        <w:rPr>
          <w:rFonts w:ascii="Times New Roman" w:hAnsi="Times New Roman"/>
          <w:sz w:val="24"/>
          <w:szCs w:val="24"/>
        </w:rPr>
      </w:pPr>
      <w:r>
        <w:rPr>
          <w:rFonts w:ascii="Times New Roman" w:hAnsi="Times New Roman"/>
          <w:sz w:val="24"/>
          <w:szCs w:val="24"/>
        </w:rPr>
        <w:lastRenderedPageBreak/>
        <w:t xml:space="preserve">This dimension addresses household welfare / wellbeing, gender issues, and household production resources, determining the household’s ability to intensify agricultural production. It further considers the diversity of smallholder households, defining different households’ typologies for targeting innovation. The geographic stratification also determines space of opportunities for and constraints to households operation in heterogeneous rural areas. The conceptual framework, therefore, provides innovation spaces across locations with specific agroecological and </w:t>
      </w:r>
      <w:commentRangeStart w:id="40"/>
      <w:r>
        <w:rPr>
          <w:rFonts w:ascii="Times New Roman" w:hAnsi="Times New Roman"/>
          <w:sz w:val="24"/>
          <w:szCs w:val="24"/>
        </w:rPr>
        <w:t>market potentials</w:t>
      </w:r>
      <w:commentRangeEnd w:id="40"/>
      <w:r w:rsidR="005B7263">
        <w:rPr>
          <w:rStyle w:val="CommentReference"/>
        </w:rPr>
        <w:commentReference w:id="40"/>
      </w:r>
      <w:r>
        <w:rPr>
          <w:rFonts w:ascii="Times New Roman" w:hAnsi="Times New Roman"/>
          <w:sz w:val="24"/>
          <w:szCs w:val="24"/>
        </w:rPr>
        <w:t xml:space="preserve">. Each space embodies indicators that can be used to identify strategies in different innovation domains. Identified strategies will then be tested to implement the project at specific locations. The conceptual framework thus provides specific spaces to define pathways for specific households to intensify their current farming systems. Results can be scaled up and out to similar </w:t>
      </w:r>
      <w:commentRangeStart w:id="41"/>
      <w:r>
        <w:rPr>
          <w:rFonts w:ascii="Times New Roman" w:hAnsi="Times New Roman"/>
          <w:sz w:val="24"/>
          <w:szCs w:val="24"/>
        </w:rPr>
        <w:t>conditions</w:t>
      </w:r>
      <w:commentRangeEnd w:id="41"/>
      <w:r w:rsidR="005B7263">
        <w:rPr>
          <w:rStyle w:val="CommentReference"/>
        </w:rPr>
        <w:commentReference w:id="41"/>
      </w:r>
      <w:r>
        <w:rPr>
          <w:rFonts w:ascii="Times New Roman" w:hAnsi="Times New Roman"/>
          <w:sz w:val="24"/>
          <w:szCs w:val="24"/>
        </w:rPr>
        <w:t>.</w:t>
      </w:r>
    </w:p>
    <w:p w:rsidR="00C236F5" w:rsidRDefault="00C236F5" w:rsidP="00C236F5">
      <w:pPr>
        <w:spacing w:line="480" w:lineRule="auto"/>
        <w:jc w:val="both"/>
        <w:rPr>
          <w:rFonts w:ascii="Times New Roman" w:hAnsi="Times New Roman"/>
          <w:sz w:val="24"/>
          <w:szCs w:val="24"/>
        </w:rPr>
      </w:pPr>
      <w:r>
        <w:rPr>
          <w:rFonts w:ascii="Times New Roman" w:hAnsi="Times New Roman"/>
          <w:sz w:val="24"/>
          <w:szCs w:val="24"/>
        </w:rPr>
        <w:t>To implement the analytical framework, a combination of concepts at terroir, community, and household scales</w:t>
      </w:r>
      <w:ins w:id="42" w:author="Maggie Gill" w:date="2012-07-14T07:54:00Z">
        <w:r w:rsidR="000F4F9F">
          <w:rPr>
            <w:rFonts w:ascii="Times New Roman" w:hAnsi="Times New Roman"/>
            <w:sz w:val="24"/>
            <w:szCs w:val="24"/>
          </w:rPr>
          <w:t xml:space="preserve"> is required?</w:t>
        </w:r>
      </w:ins>
      <w:r>
        <w:rPr>
          <w:rFonts w:ascii="Times New Roman" w:hAnsi="Times New Roman"/>
          <w:sz w:val="24"/>
          <w:szCs w:val="24"/>
        </w:rPr>
        <w:t>. The implementation will be done in two key steps that interact to provide specific innovation strategies. The first step consists of geographic stratification at region level across locations. The stratification is done in a two-dimension plane, along agricultural potential and market access gradients (</w:t>
      </w:r>
      <w:r w:rsidRPr="00B06FDE">
        <w:rPr>
          <w:rFonts w:ascii="Times New Roman" w:hAnsi="Times New Roman"/>
          <w:b/>
          <w:sz w:val="24"/>
          <w:szCs w:val="24"/>
        </w:rPr>
        <w:t xml:space="preserve">Figure </w:t>
      </w:r>
      <w:r w:rsidR="006B2217">
        <w:rPr>
          <w:rFonts w:ascii="Times New Roman" w:hAnsi="Times New Roman"/>
          <w:b/>
          <w:sz w:val="24"/>
          <w:szCs w:val="24"/>
        </w:rPr>
        <w:t>2</w:t>
      </w:r>
      <w:r w:rsidR="006B2217" w:rsidRPr="00B06FDE">
        <w:rPr>
          <w:rFonts w:ascii="Times New Roman" w:hAnsi="Times New Roman"/>
          <w:b/>
          <w:sz w:val="24"/>
          <w:szCs w:val="24"/>
        </w:rPr>
        <w:t xml:space="preserve"> </w:t>
      </w:r>
      <w:r w:rsidRPr="00B06FDE">
        <w:rPr>
          <w:rFonts w:ascii="Times New Roman" w:hAnsi="Times New Roman"/>
          <w:b/>
          <w:sz w:val="24"/>
          <w:szCs w:val="24"/>
        </w:rPr>
        <w:t>a</w:t>
      </w:r>
      <w:r>
        <w:rPr>
          <w:rFonts w:ascii="Times New Roman" w:hAnsi="Times New Roman"/>
          <w:sz w:val="24"/>
          <w:szCs w:val="24"/>
        </w:rPr>
        <w:t xml:space="preserve">). Agricultural potential is determined by agroecological and rainfall factors, whereas </w:t>
      </w:r>
      <w:commentRangeStart w:id="43"/>
      <w:r>
        <w:rPr>
          <w:rFonts w:ascii="Times New Roman" w:hAnsi="Times New Roman"/>
          <w:sz w:val="24"/>
          <w:szCs w:val="24"/>
        </w:rPr>
        <w:t>market access is related to population density</w:t>
      </w:r>
      <w:commentRangeEnd w:id="43"/>
      <w:r w:rsidR="000F4F9F">
        <w:rPr>
          <w:rStyle w:val="CommentReference"/>
        </w:rPr>
        <w:commentReference w:id="43"/>
      </w:r>
      <w:r>
        <w:rPr>
          <w:rFonts w:ascii="Times New Roman" w:hAnsi="Times New Roman"/>
          <w:sz w:val="24"/>
          <w:szCs w:val="24"/>
        </w:rPr>
        <w:t>. The two dimensions are often considered across locations in targeting innovations to improve rural livelihoods through agricultural policy, investment in infrastructure, or technology promotion. The geographic stratification is done using geographic information systems (GIS) techniques to map out the locations.</w:t>
      </w:r>
    </w:p>
    <w:p w:rsidR="00C236F5" w:rsidRPr="006B2217" w:rsidRDefault="00C236F5" w:rsidP="00C236F5">
      <w:pPr>
        <w:spacing w:line="480" w:lineRule="auto"/>
        <w:jc w:val="both"/>
        <w:rPr>
          <w:rFonts w:ascii="Times New Roman" w:hAnsi="Times New Roman"/>
          <w:b/>
          <w:sz w:val="24"/>
          <w:szCs w:val="24"/>
        </w:rPr>
      </w:pPr>
      <w:commentRangeStart w:id="44"/>
      <w:r w:rsidRPr="006B2217">
        <w:rPr>
          <w:rFonts w:ascii="Times New Roman" w:hAnsi="Times New Roman"/>
          <w:b/>
          <w:sz w:val="24"/>
          <w:szCs w:val="24"/>
        </w:rPr>
        <w:t>Sustainability</w:t>
      </w:r>
      <w:commentRangeEnd w:id="44"/>
      <w:r w:rsidR="000F4F9F">
        <w:rPr>
          <w:rStyle w:val="CommentReference"/>
        </w:rPr>
        <w:commentReference w:id="44"/>
      </w:r>
      <w:r w:rsidRPr="006B2217">
        <w:rPr>
          <w:rFonts w:ascii="Times New Roman" w:hAnsi="Times New Roman"/>
          <w:b/>
          <w:sz w:val="24"/>
          <w:szCs w:val="24"/>
        </w:rPr>
        <w:t xml:space="preserve"> context</w:t>
      </w:r>
    </w:p>
    <w:p w:rsidR="00C236F5" w:rsidRDefault="00C236F5" w:rsidP="00C236F5">
      <w:pPr>
        <w:spacing w:line="480" w:lineRule="auto"/>
        <w:jc w:val="both"/>
        <w:rPr>
          <w:rFonts w:ascii="Times New Roman" w:hAnsi="Times New Roman"/>
          <w:sz w:val="24"/>
          <w:szCs w:val="24"/>
        </w:rPr>
      </w:pPr>
      <w:r>
        <w:rPr>
          <w:rFonts w:ascii="Times New Roman" w:hAnsi="Times New Roman"/>
          <w:sz w:val="24"/>
          <w:szCs w:val="24"/>
        </w:rPr>
        <w:t xml:space="preserve">The sustainability context addresses the extent and availability of natural resources such as soils, water availability, and biodiversity (e.g. vegetation and pests). The sustainability context will be addressed at a terroir level that allows us to consider the sustainability at both ecosystems and at farm levels. The ecosystem stratification will help to understand the factors related to </w:t>
      </w:r>
      <w:r>
        <w:rPr>
          <w:rFonts w:ascii="Times New Roman" w:hAnsi="Times New Roman"/>
          <w:sz w:val="24"/>
          <w:szCs w:val="24"/>
        </w:rPr>
        <w:lastRenderedPageBreak/>
        <w:t>sustainability, and the basic sustainability characteristics of the ecosystems for which they are responsible before any intervention. For example, seasonality of precipitation is known to have dramatic impacts on vegetation life forms, diversity, sensitivity to invasion, and productivity of arid and semi-arid ecosystems. It is widely accepted that livelihoods in African semi-arid areas are a major challenge to eradicate extreme poverty and hunger. In these low-potential and remote areas, adoption of input-intensive food crop production may be risky and of limited profitability in rain-fed conditions. The mosaic of crop growth conditions, caused by the spatial variation in rainfall, different crop varieties, landscape potions, and soil types can be explored to produce food crops. By making use these differences in crop growth conditions the risk of production loss in such a semi-arid area can be reduced. Several studies in the West African Sahel showed that physiographic differences at farm and village level are used for diverse agricultural production. A proper disaggregation of cropping areas in semi-arid areas can facilitate targeting of appropriate technologies to reduce the vulnerability of local households to rainfall variability.</w:t>
      </w:r>
    </w:p>
    <w:p w:rsidR="00C236F5" w:rsidRDefault="00C236F5" w:rsidP="00C236F5">
      <w:pPr>
        <w:spacing w:line="480" w:lineRule="auto"/>
        <w:jc w:val="both"/>
        <w:rPr>
          <w:rFonts w:ascii="Times New Roman" w:hAnsi="Times New Roman"/>
          <w:sz w:val="24"/>
          <w:szCs w:val="24"/>
        </w:rPr>
      </w:pPr>
      <w:r>
        <w:rPr>
          <w:rFonts w:ascii="Times New Roman" w:hAnsi="Times New Roman"/>
          <w:sz w:val="24"/>
          <w:szCs w:val="24"/>
        </w:rPr>
        <w:t>The stratification offers opportunity to consider the different landscape positions within which fields can fall. Landscape positions include lower lowlands, upper lowlands, and uplands. Lower lowlands are important for reducing the vulnerability of crop farmers to drought in semi-arid areas. Access to lower lowland fields enhances the capacity of farmers to cope with erratic rain conditions experienced in the semi-arid areas.</w:t>
      </w:r>
    </w:p>
    <w:p w:rsidR="00C236F5" w:rsidRDefault="00C236F5" w:rsidP="00C236F5">
      <w:pPr>
        <w:spacing w:line="480" w:lineRule="auto"/>
        <w:jc w:val="both"/>
        <w:rPr>
          <w:rFonts w:ascii="Times New Roman" w:hAnsi="Times New Roman"/>
          <w:sz w:val="24"/>
          <w:szCs w:val="24"/>
        </w:rPr>
      </w:pPr>
      <w:r>
        <w:rPr>
          <w:rFonts w:ascii="Times New Roman" w:hAnsi="Times New Roman"/>
          <w:sz w:val="24"/>
          <w:szCs w:val="24"/>
        </w:rPr>
        <w:t>In more remote low-potential areas with low population density, improvement of extensive livestock production may offer development potential. Achieving this potential may require the strengthening of collective action institutions to encourage investments in improvements of grazing lands. Planting and managing fodder grasses and trees can improve fodder availability and quality. Manure from the livestock can also be used to increase dryland cereals (sorghum and millet) crop production, especially in the lowlands.</w:t>
      </w:r>
    </w:p>
    <w:p w:rsidR="00C236F5" w:rsidRDefault="00C236F5" w:rsidP="00C236F5">
      <w:pPr>
        <w:spacing w:line="480" w:lineRule="auto"/>
        <w:jc w:val="both"/>
        <w:rPr>
          <w:rFonts w:ascii="Times New Roman" w:hAnsi="Times New Roman"/>
          <w:sz w:val="24"/>
          <w:szCs w:val="24"/>
        </w:rPr>
      </w:pPr>
      <w:r>
        <w:rPr>
          <w:rFonts w:ascii="Times New Roman" w:hAnsi="Times New Roman"/>
          <w:sz w:val="24"/>
          <w:szCs w:val="24"/>
        </w:rPr>
        <w:t xml:space="preserve">The farm stratification within the terroir will be done to distinguish different fields within and between farms. The farm stratification will help to address the heterogeneity in African </w:t>
      </w:r>
      <w:r>
        <w:rPr>
          <w:rFonts w:ascii="Times New Roman" w:hAnsi="Times New Roman"/>
          <w:sz w:val="24"/>
          <w:szCs w:val="24"/>
        </w:rPr>
        <w:lastRenderedPageBreak/>
        <w:t>smallholder farming systems. Whereas large monocultures are often restricted to large-scale agriculture with a higher management intensity, ‘managed diversity’ is key feature of many smallholder systems. In managing the diversity, crop-based farmers spread their cropping across landscape positions as a way to spread risk posed by drought and flood, or as a way to diversify their cropping systems. The farm stratification will therefore help locate different fields within a given landscape position.</w:t>
      </w:r>
    </w:p>
    <w:p w:rsidR="00C236F5" w:rsidRPr="00E26D5D" w:rsidRDefault="00C236F5" w:rsidP="00D654D5">
      <w:pPr>
        <w:spacing w:line="480" w:lineRule="auto"/>
        <w:jc w:val="both"/>
        <w:rPr>
          <w:rFonts w:ascii="Times New Roman" w:hAnsi="Times New Roman"/>
          <w:b/>
          <w:color w:val="000000"/>
          <w:sz w:val="28"/>
          <w:szCs w:val="24"/>
        </w:rPr>
      </w:pPr>
    </w:p>
    <w:p w:rsidR="00B564B7" w:rsidRPr="00300131" w:rsidRDefault="00B564B7" w:rsidP="00D654D5">
      <w:pPr>
        <w:spacing w:line="480" w:lineRule="auto"/>
        <w:jc w:val="both"/>
        <w:rPr>
          <w:rFonts w:ascii="Times New Roman" w:hAnsi="Times New Roman"/>
          <w:b/>
          <w:color w:val="000000"/>
          <w:sz w:val="28"/>
          <w:szCs w:val="24"/>
        </w:rPr>
      </w:pPr>
      <w:r w:rsidRPr="00300131">
        <w:rPr>
          <w:rFonts w:ascii="Times New Roman" w:hAnsi="Times New Roman"/>
          <w:b/>
          <w:color w:val="000000"/>
          <w:sz w:val="28"/>
          <w:szCs w:val="24"/>
        </w:rPr>
        <w:t>Strategies</w:t>
      </w:r>
    </w:p>
    <w:p w:rsidR="00B564B7" w:rsidRPr="00000B04" w:rsidRDefault="00B564B7" w:rsidP="00000B04">
      <w:pPr>
        <w:autoSpaceDE w:val="0"/>
        <w:autoSpaceDN w:val="0"/>
        <w:adjustRightInd w:val="0"/>
        <w:spacing w:line="480" w:lineRule="auto"/>
        <w:jc w:val="both"/>
        <w:rPr>
          <w:rFonts w:ascii="Times New Roman" w:hAnsi="Times New Roman"/>
          <w:b/>
          <w:color w:val="000000"/>
          <w:sz w:val="24"/>
          <w:szCs w:val="24"/>
        </w:rPr>
      </w:pPr>
    </w:p>
    <w:p w:rsidR="004E3999" w:rsidRPr="00B24F79" w:rsidRDefault="00B24F79" w:rsidP="00000B04">
      <w:pPr>
        <w:autoSpaceDE w:val="0"/>
        <w:autoSpaceDN w:val="0"/>
        <w:adjustRightInd w:val="0"/>
        <w:spacing w:line="480" w:lineRule="auto"/>
        <w:jc w:val="both"/>
        <w:rPr>
          <w:rFonts w:ascii="Times New Roman" w:hAnsi="Times New Roman"/>
          <w:color w:val="000000"/>
          <w:sz w:val="24"/>
          <w:szCs w:val="24"/>
        </w:rPr>
      </w:pPr>
      <w:r w:rsidRPr="00B24F79">
        <w:rPr>
          <w:rFonts w:ascii="Times New Roman" w:hAnsi="Times New Roman"/>
          <w:color w:val="000000"/>
          <w:sz w:val="24"/>
          <w:szCs w:val="24"/>
        </w:rPr>
        <w:t>D</w:t>
      </w:r>
      <w:r w:rsidR="007D0B2D" w:rsidRPr="00B24F79">
        <w:rPr>
          <w:rFonts w:ascii="Times New Roman" w:hAnsi="Times New Roman"/>
          <w:color w:val="000000"/>
          <w:sz w:val="24"/>
          <w:szCs w:val="24"/>
        </w:rPr>
        <w:t>ifferent pathways to SI can be supported through research addressing the following:</w:t>
      </w:r>
    </w:p>
    <w:p w:rsidR="004E3999" w:rsidRPr="00B24F79" w:rsidRDefault="007D0B2D" w:rsidP="00000B04">
      <w:pPr>
        <w:pStyle w:val="ColorfulList-Accent11"/>
        <w:numPr>
          <w:ilvl w:val="3"/>
          <w:numId w:val="14"/>
        </w:numPr>
        <w:tabs>
          <w:tab w:val="left" w:pos="990"/>
        </w:tabs>
        <w:autoSpaceDE w:val="0"/>
        <w:autoSpaceDN w:val="0"/>
        <w:adjustRightInd w:val="0"/>
        <w:spacing w:line="480" w:lineRule="auto"/>
        <w:ind w:left="990" w:hanging="540"/>
        <w:jc w:val="both"/>
        <w:rPr>
          <w:rFonts w:ascii="Times New Roman" w:hAnsi="Times New Roman"/>
          <w:color w:val="000000"/>
          <w:sz w:val="24"/>
          <w:szCs w:val="24"/>
        </w:rPr>
      </w:pPr>
      <w:r w:rsidRPr="00B24F79">
        <w:rPr>
          <w:rFonts w:ascii="Times New Roman" w:hAnsi="Times New Roman"/>
          <w:color w:val="000000"/>
          <w:sz w:val="24"/>
          <w:szCs w:val="24"/>
        </w:rPr>
        <w:t xml:space="preserve">Overall, the SI ‘best bet options’ or interventions will only be adopted by farmers if they improve yields or enhance yield stability, and improve profitability and increase returns to management, capital, labour, land and natural resources (in both the short and long </w:t>
      </w:r>
      <w:commentRangeStart w:id="45"/>
      <w:r w:rsidRPr="00B24F79">
        <w:rPr>
          <w:rFonts w:ascii="Times New Roman" w:hAnsi="Times New Roman"/>
          <w:color w:val="000000"/>
          <w:sz w:val="24"/>
          <w:szCs w:val="24"/>
        </w:rPr>
        <w:t>terms</w:t>
      </w:r>
      <w:commentRangeEnd w:id="45"/>
      <w:r w:rsidR="000F4F9F">
        <w:rPr>
          <w:rStyle w:val="CommentReference"/>
        </w:rPr>
        <w:commentReference w:id="45"/>
      </w:r>
      <w:r w:rsidRPr="00B24F79">
        <w:rPr>
          <w:rFonts w:ascii="Times New Roman" w:hAnsi="Times New Roman"/>
          <w:color w:val="000000"/>
          <w:sz w:val="24"/>
          <w:szCs w:val="24"/>
        </w:rPr>
        <w:t xml:space="preserve">). </w:t>
      </w:r>
    </w:p>
    <w:p w:rsidR="004E3999" w:rsidRPr="00B24F79" w:rsidRDefault="007D0B2D" w:rsidP="00000B04">
      <w:pPr>
        <w:pStyle w:val="ColorfulList-Accent11"/>
        <w:numPr>
          <w:ilvl w:val="3"/>
          <w:numId w:val="14"/>
        </w:numPr>
        <w:tabs>
          <w:tab w:val="left" w:pos="990"/>
        </w:tabs>
        <w:autoSpaceDE w:val="0"/>
        <w:autoSpaceDN w:val="0"/>
        <w:adjustRightInd w:val="0"/>
        <w:spacing w:line="480" w:lineRule="auto"/>
        <w:ind w:left="990" w:hanging="540"/>
        <w:jc w:val="both"/>
        <w:rPr>
          <w:rFonts w:ascii="Times New Roman" w:hAnsi="Times New Roman"/>
          <w:color w:val="000000"/>
          <w:sz w:val="24"/>
          <w:szCs w:val="24"/>
        </w:rPr>
      </w:pPr>
      <w:r w:rsidRPr="00B24F79">
        <w:rPr>
          <w:rFonts w:ascii="Times New Roman" w:hAnsi="Times New Roman"/>
          <w:color w:val="000000"/>
          <w:sz w:val="24"/>
          <w:szCs w:val="24"/>
        </w:rPr>
        <w:t xml:space="preserve">To be sustainable, the SI best bets will need to use resources efficiently and conserve the resource </w:t>
      </w:r>
      <w:commentRangeStart w:id="46"/>
      <w:r w:rsidRPr="00B24F79">
        <w:rPr>
          <w:rFonts w:ascii="Times New Roman" w:hAnsi="Times New Roman"/>
          <w:color w:val="000000"/>
          <w:sz w:val="24"/>
          <w:szCs w:val="24"/>
        </w:rPr>
        <w:t>base</w:t>
      </w:r>
      <w:commentRangeEnd w:id="46"/>
      <w:r w:rsidR="00886D8B">
        <w:rPr>
          <w:rStyle w:val="CommentReference"/>
        </w:rPr>
        <w:commentReference w:id="46"/>
      </w:r>
    </w:p>
    <w:p w:rsidR="004E3999" w:rsidRPr="00B24F79" w:rsidRDefault="007D0B2D" w:rsidP="00000B04">
      <w:pPr>
        <w:pStyle w:val="ColorfulList-Accent11"/>
        <w:autoSpaceDE w:val="0"/>
        <w:autoSpaceDN w:val="0"/>
        <w:adjustRightInd w:val="0"/>
        <w:spacing w:line="480" w:lineRule="auto"/>
        <w:ind w:left="360"/>
        <w:jc w:val="both"/>
        <w:rPr>
          <w:rFonts w:ascii="Times New Roman" w:hAnsi="Times New Roman"/>
          <w:color w:val="000000"/>
          <w:sz w:val="24"/>
          <w:szCs w:val="24"/>
        </w:rPr>
      </w:pPr>
      <w:r w:rsidRPr="00B24F79">
        <w:rPr>
          <w:rFonts w:ascii="Times New Roman" w:hAnsi="Times New Roman"/>
          <w:color w:val="000000"/>
          <w:sz w:val="24"/>
          <w:szCs w:val="24"/>
        </w:rPr>
        <w:t>Specifically, we hypothesize that:</w:t>
      </w:r>
    </w:p>
    <w:p w:rsidR="004E3999" w:rsidRPr="00B24F79" w:rsidRDefault="007D0B2D" w:rsidP="00000B04">
      <w:pPr>
        <w:autoSpaceDE w:val="0"/>
        <w:autoSpaceDN w:val="0"/>
        <w:adjustRightInd w:val="0"/>
        <w:spacing w:line="480" w:lineRule="auto"/>
        <w:jc w:val="both"/>
        <w:rPr>
          <w:rFonts w:ascii="Times New Roman" w:hAnsi="Times New Roman"/>
          <w:color w:val="000000"/>
          <w:sz w:val="24"/>
          <w:szCs w:val="24"/>
        </w:rPr>
      </w:pPr>
      <w:r w:rsidRPr="00B24F79">
        <w:rPr>
          <w:rFonts w:ascii="Times New Roman" w:hAnsi="Times New Roman"/>
          <w:color w:val="000000"/>
          <w:sz w:val="24"/>
          <w:szCs w:val="24"/>
        </w:rPr>
        <w:t xml:space="preserve">1a. Multifunctionality of innovations will be most appreciated by women farmers, and poor resourced households, in areas with limited market access – acceptance will be highest in quadrats C and D - see </w:t>
      </w:r>
      <w:r w:rsidR="001E0754">
        <w:rPr>
          <w:rFonts w:ascii="Times New Roman" w:hAnsi="Times New Roman"/>
          <w:color w:val="000000"/>
          <w:sz w:val="24"/>
          <w:szCs w:val="24"/>
        </w:rPr>
        <w:t>F</w:t>
      </w:r>
      <w:r w:rsidR="001E0754" w:rsidRPr="00B24F79">
        <w:rPr>
          <w:rFonts w:ascii="Times New Roman" w:hAnsi="Times New Roman"/>
          <w:color w:val="000000"/>
          <w:sz w:val="24"/>
          <w:szCs w:val="24"/>
        </w:rPr>
        <w:t xml:space="preserve">igure </w:t>
      </w:r>
      <w:r w:rsidR="001E0754">
        <w:rPr>
          <w:rFonts w:ascii="Times New Roman" w:hAnsi="Times New Roman"/>
          <w:color w:val="000000"/>
          <w:sz w:val="24"/>
          <w:szCs w:val="24"/>
        </w:rPr>
        <w:t xml:space="preserve">3 </w:t>
      </w:r>
      <w:r w:rsidRPr="00B24F79">
        <w:rPr>
          <w:rFonts w:ascii="Times New Roman" w:hAnsi="Times New Roman"/>
          <w:color w:val="000000"/>
          <w:sz w:val="24"/>
          <w:szCs w:val="24"/>
        </w:rPr>
        <w:t>below.</w:t>
      </w:r>
    </w:p>
    <w:p w:rsidR="004E3999" w:rsidRDefault="004E3999" w:rsidP="00000B04">
      <w:pPr>
        <w:autoSpaceDE w:val="0"/>
        <w:autoSpaceDN w:val="0"/>
        <w:adjustRightInd w:val="0"/>
        <w:spacing w:line="480" w:lineRule="auto"/>
        <w:jc w:val="both"/>
        <w:rPr>
          <w:rFonts w:ascii="Times New Roman" w:hAnsi="Times New Roman"/>
          <w:color w:val="000000"/>
          <w:sz w:val="24"/>
          <w:szCs w:val="24"/>
        </w:rPr>
      </w:pPr>
    </w:p>
    <w:p w:rsidR="001E0754" w:rsidRDefault="001E0754" w:rsidP="00000B04">
      <w:pPr>
        <w:autoSpaceDE w:val="0"/>
        <w:autoSpaceDN w:val="0"/>
        <w:adjustRightInd w:val="0"/>
        <w:spacing w:line="480" w:lineRule="auto"/>
        <w:jc w:val="both"/>
        <w:rPr>
          <w:rFonts w:ascii="Times New Roman" w:hAnsi="Times New Roman"/>
          <w:color w:val="000000"/>
          <w:sz w:val="24"/>
          <w:szCs w:val="24"/>
        </w:rPr>
      </w:pPr>
    </w:p>
    <w:p w:rsidR="001E0754" w:rsidRDefault="001E0754" w:rsidP="00000B04">
      <w:pPr>
        <w:autoSpaceDE w:val="0"/>
        <w:autoSpaceDN w:val="0"/>
        <w:adjustRightInd w:val="0"/>
        <w:spacing w:line="480" w:lineRule="auto"/>
        <w:jc w:val="both"/>
        <w:rPr>
          <w:rFonts w:ascii="Times New Roman" w:hAnsi="Times New Roman"/>
          <w:color w:val="000000"/>
          <w:sz w:val="24"/>
          <w:szCs w:val="24"/>
        </w:rPr>
      </w:pPr>
    </w:p>
    <w:p w:rsidR="001E0754" w:rsidRDefault="001E0754" w:rsidP="00000B04">
      <w:pPr>
        <w:autoSpaceDE w:val="0"/>
        <w:autoSpaceDN w:val="0"/>
        <w:adjustRightInd w:val="0"/>
        <w:spacing w:line="480" w:lineRule="auto"/>
        <w:jc w:val="both"/>
        <w:rPr>
          <w:rFonts w:ascii="Times New Roman" w:hAnsi="Times New Roman"/>
          <w:color w:val="000000"/>
          <w:sz w:val="24"/>
          <w:szCs w:val="24"/>
        </w:rPr>
      </w:pPr>
    </w:p>
    <w:p w:rsidR="001E0754" w:rsidRDefault="001E0754" w:rsidP="00000B04">
      <w:pPr>
        <w:autoSpaceDE w:val="0"/>
        <w:autoSpaceDN w:val="0"/>
        <w:adjustRightInd w:val="0"/>
        <w:spacing w:line="480" w:lineRule="auto"/>
        <w:jc w:val="both"/>
        <w:rPr>
          <w:rFonts w:ascii="Times New Roman" w:hAnsi="Times New Roman"/>
          <w:color w:val="000000"/>
          <w:sz w:val="24"/>
          <w:szCs w:val="24"/>
        </w:rPr>
      </w:pPr>
    </w:p>
    <w:p w:rsidR="001E0754" w:rsidRPr="00F526BB" w:rsidRDefault="001E0754" w:rsidP="001E0754">
      <w:pPr>
        <w:spacing w:after="200"/>
        <w:jc w:val="both"/>
        <w:rPr>
          <w:rFonts w:ascii="Times New Roman" w:hAnsi="Times New Roman"/>
          <w:b/>
          <w:color w:val="000000" w:themeColor="text1"/>
          <w:sz w:val="24"/>
          <w:szCs w:val="24"/>
        </w:rPr>
      </w:pPr>
    </w:p>
    <w:p w:rsidR="001E0754" w:rsidRPr="00F526BB" w:rsidRDefault="001E0754" w:rsidP="001E0754">
      <w:pPr>
        <w:autoSpaceDE w:val="0"/>
        <w:autoSpaceDN w:val="0"/>
        <w:adjustRightInd w:val="0"/>
        <w:jc w:val="both"/>
        <w:rPr>
          <w:rFonts w:ascii="Times New Roman" w:hAnsi="Times New Roman"/>
          <w:b/>
          <w:color w:val="000000" w:themeColor="text1"/>
          <w:sz w:val="24"/>
          <w:szCs w:val="24"/>
        </w:rPr>
      </w:pPr>
    </w:p>
    <w:p w:rsidR="001E0754" w:rsidRPr="00F526BB" w:rsidRDefault="001E0754" w:rsidP="001E0754">
      <w:pPr>
        <w:autoSpaceDE w:val="0"/>
        <w:autoSpaceDN w:val="0"/>
        <w:adjustRightInd w:val="0"/>
        <w:jc w:val="both"/>
        <w:rPr>
          <w:rFonts w:ascii="Times New Roman" w:hAnsi="Times New Roman"/>
          <w:b/>
          <w:color w:val="000000" w:themeColor="text1"/>
          <w:sz w:val="24"/>
          <w:szCs w:val="24"/>
        </w:rPr>
      </w:pPr>
    </w:p>
    <w:p w:rsidR="001E0754" w:rsidRPr="00F526BB" w:rsidRDefault="004131DB" w:rsidP="001E0754">
      <w:pPr>
        <w:autoSpaceDE w:val="0"/>
        <w:autoSpaceDN w:val="0"/>
        <w:adjustRightInd w:val="0"/>
        <w:jc w:val="both"/>
        <w:rPr>
          <w:rFonts w:ascii="Times New Roman" w:hAnsi="Times New Roman"/>
          <w:b/>
          <w:color w:val="000000" w:themeColor="text1"/>
          <w:sz w:val="24"/>
          <w:szCs w:val="24"/>
        </w:rPr>
      </w:pPr>
      <w:r>
        <w:rPr>
          <w:rFonts w:ascii="Times New Roman" w:hAnsi="Times New Roman"/>
          <w:noProof/>
          <w:sz w:val="24"/>
          <w:szCs w:val="24"/>
          <w:lang w:eastAsia="en-GB"/>
        </w:rPr>
        <mc:AlternateContent>
          <mc:Choice Requires="wps">
            <w:drawing>
              <wp:anchor distT="0" distB="0" distL="114300" distR="114300" simplePos="0" relativeHeight="251684864" behindDoc="0" locked="0" layoutInCell="1" allowOverlap="1">
                <wp:simplePos x="0" y="0"/>
                <wp:positionH relativeFrom="column">
                  <wp:posOffset>2557145</wp:posOffset>
                </wp:positionH>
                <wp:positionV relativeFrom="paragraph">
                  <wp:posOffset>-370205</wp:posOffset>
                </wp:positionV>
                <wp:extent cx="0" cy="2730500"/>
                <wp:effectExtent l="61595" t="20320" r="52705" b="11430"/>
                <wp:wrapNone/>
                <wp:docPr id="8"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3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3" o:spid="_x0000_s1026" type="#_x0000_t32" style="position:absolute;margin-left:201.35pt;margin-top:-29.15pt;width:0;height:21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">
                <v:stroke endarrow="block"/>
              </v:shape>
            </w:pict>
          </mc:Fallback>
        </mc:AlternateContent>
      </w:r>
      <w:r>
        <w:rPr>
          <w:rFonts w:ascii="Times New Roman" w:hAnsi="Times New Roman"/>
          <w:noProof/>
          <w:sz w:val="24"/>
          <w:szCs w:val="24"/>
          <w:lang w:eastAsia="en-GB"/>
        </w:rPr>
        <mc:AlternateContent>
          <mc:Choice Requires="wps">
            <w:drawing>
              <wp:anchor distT="0" distB="0" distL="114299" distR="114299" simplePos="0" relativeHeight="251682816" behindDoc="0" locked="0" layoutInCell="1" allowOverlap="1">
                <wp:simplePos x="0" y="0"/>
                <wp:positionH relativeFrom="column">
                  <wp:posOffset>2557145</wp:posOffset>
                </wp:positionH>
                <wp:positionV relativeFrom="paragraph">
                  <wp:posOffset>-370205</wp:posOffset>
                </wp:positionV>
                <wp:extent cx="0" cy="2730500"/>
                <wp:effectExtent l="13970" t="20320" r="14605" b="40005"/>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30500"/>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1.35pt,-29.15pt" to="201.35pt,1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" strokecolor="#4f81bd" strokeweight="2pt">
                <v:shadow on="t" opacity="24903f" origin=",.5" offset="0,.55556mm"/>
                <o:lock v:ext="edit" shapetype="f"/>
              </v:line>
            </w:pict>
          </mc:Fallback>
        </mc:AlternateContent>
      </w:r>
      <w:r>
        <w:rPr>
          <w:rFonts w:ascii="Times New Roman" w:hAnsi="Times New Roman"/>
          <w:noProof/>
          <w:sz w:val="24"/>
          <w:szCs w:val="24"/>
          <w:lang w:eastAsia="en-GB"/>
        </w:rPr>
        <mc:AlternateContent>
          <mc:Choice Requires="wps">
            <w:drawing>
              <wp:anchor distT="0" distB="0" distL="114300" distR="114300" simplePos="0" relativeHeight="251681792" behindDoc="0" locked="0" layoutInCell="1" allowOverlap="1">
                <wp:simplePos x="0" y="0"/>
                <wp:positionH relativeFrom="column">
                  <wp:posOffset>1953260</wp:posOffset>
                </wp:positionH>
                <wp:positionV relativeFrom="paragraph">
                  <wp:posOffset>-667385</wp:posOffset>
                </wp:positionV>
                <wp:extent cx="914400" cy="914400"/>
                <wp:effectExtent l="0" t="0" r="0" b="0"/>
                <wp:wrapTight wrapText="bothSides">
                  <wp:wrapPolygon edited="0">
                    <wp:start x="900" y="1350"/>
                    <wp:lineTo x="900" y="20250"/>
                    <wp:lineTo x="20250" y="20250"/>
                    <wp:lineTo x="20250" y="1350"/>
                    <wp:lineTo x="900" y="1350"/>
                  </wp:wrapPolygon>
                </wp:wrapTight>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Default="00031311" w:rsidP="001E0754">
                            <w:r>
                              <w:t>High Market Access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72" type="#_x0000_t202" style="position:absolute;left:0;text-align:left;margin-left:153.8pt;margin-top:-52.55pt;width:1in;height:1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" filled="f" stroked="f">
                <v:textbox inset=",7.2pt,,7.2pt">
                  <w:txbxContent>
                    <w:p w:rsidR="001E0754" w:rsidRDefault="001E0754" w:rsidP="001E0754">
                      <w:r>
                        <w:t>High Market Access</w:t>
                      </w:r>
                    </w:p>
                  </w:txbxContent>
                </v:textbox>
                <w10:wrap type="tight"/>
              </v:shape>
            </w:pict>
          </mc:Fallback>
        </mc:AlternateContent>
      </w:r>
    </w:p>
    <w:p w:rsidR="001E0754" w:rsidRPr="00F526BB" w:rsidRDefault="001E0754" w:rsidP="001E0754">
      <w:pPr>
        <w:jc w:val="both"/>
        <w:rPr>
          <w:rFonts w:ascii="Times New Roman" w:hAnsi="Times New Roman"/>
          <w:sz w:val="24"/>
          <w:szCs w:val="24"/>
        </w:rPr>
      </w:pPr>
    </w:p>
    <w:p w:rsidR="001E0754" w:rsidRPr="00F526BB" w:rsidRDefault="001E0754" w:rsidP="001E0754">
      <w:pPr>
        <w:jc w:val="both"/>
        <w:rPr>
          <w:rFonts w:ascii="Times New Roman" w:hAnsi="Times New Roman"/>
          <w:sz w:val="24"/>
          <w:szCs w:val="24"/>
        </w:rPr>
      </w:pPr>
    </w:p>
    <w:p w:rsidR="001E0754" w:rsidRPr="00F526BB" w:rsidRDefault="001E0754" w:rsidP="001E0754">
      <w:pPr>
        <w:jc w:val="both"/>
        <w:rPr>
          <w:rFonts w:ascii="Times New Roman" w:hAnsi="Times New Roman"/>
          <w:sz w:val="24"/>
          <w:szCs w:val="24"/>
          <w:lang w:val="fr-FR"/>
        </w:rPr>
      </w:pPr>
      <w:r w:rsidRPr="00F526BB">
        <w:rPr>
          <w:rFonts w:ascii="Times New Roman" w:hAnsi="Times New Roman"/>
          <w:sz w:val="24"/>
          <w:szCs w:val="24"/>
        </w:rPr>
        <w:tab/>
      </w:r>
      <w:r w:rsidRPr="00F526BB">
        <w:rPr>
          <w:rFonts w:ascii="Times New Roman" w:hAnsi="Times New Roman"/>
          <w:sz w:val="24"/>
          <w:szCs w:val="24"/>
        </w:rPr>
        <w:tab/>
      </w:r>
      <w:r w:rsidRPr="00F526BB">
        <w:rPr>
          <w:rFonts w:ascii="Times New Roman" w:hAnsi="Times New Roman"/>
          <w:sz w:val="24"/>
          <w:szCs w:val="24"/>
          <w:lang w:val="fr-FR"/>
        </w:rPr>
        <w:t>‘Quadrat A’</w:t>
      </w:r>
      <w:r w:rsidRPr="00F526BB">
        <w:rPr>
          <w:rFonts w:ascii="Times New Roman" w:hAnsi="Times New Roman"/>
          <w:sz w:val="24"/>
          <w:szCs w:val="24"/>
          <w:lang w:val="fr-FR"/>
        </w:rPr>
        <w:tab/>
      </w:r>
      <w:r w:rsidRPr="00F526BB">
        <w:rPr>
          <w:rFonts w:ascii="Times New Roman" w:hAnsi="Times New Roman"/>
          <w:sz w:val="24"/>
          <w:szCs w:val="24"/>
          <w:lang w:val="fr-FR"/>
        </w:rPr>
        <w:tab/>
      </w:r>
      <w:r w:rsidRPr="00F526BB">
        <w:rPr>
          <w:rFonts w:ascii="Times New Roman" w:hAnsi="Times New Roman"/>
          <w:sz w:val="24"/>
          <w:szCs w:val="24"/>
          <w:lang w:val="fr-FR"/>
        </w:rPr>
        <w:tab/>
      </w:r>
      <w:r w:rsidRPr="00F526BB">
        <w:rPr>
          <w:rFonts w:ascii="Times New Roman" w:hAnsi="Times New Roman"/>
          <w:sz w:val="24"/>
          <w:szCs w:val="24"/>
          <w:lang w:val="fr-FR"/>
        </w:rPr>
        <w:tab/>
        <w:t>‘Quadrat B’</w:t>
      </w:r>
    </w:p>
    <w:p w:rsidR="001E0754" w:rsidRPr="00F526BB" w:rsidRDefault="001E0754" w:rsidP="001E0754">
      <w:pPr>
        <w:jc w:val="both"/>
        <w:rPr>
          <w:rFonts w:ascii="Times New Roman" w:hAnsi="Times New Roman"/>
          <w:sz w:val="24"/>
          <w:szCs w:val="24"/>
          <w:lang w:val="fr-FR"/>
        </w:rPr>
      </w:pPr>
    </w:p>
    <w:p w:rsidR="001E0754" w:rsidRPr="00F526BB" w:rsidRDefault="004131DB" w:rsidP="001E0754">
      <w:pPr>
        <w:jc w:val="both"/>
        <w:rPr>
          <w:rFonts w:ascii="Times New Roman" w:hAnsi="Times New Roman"/>
          <w:sz w:val="24"/>
          <w:szCs w:val="24"/>
          <w:lang w:val="fr-FR"/>
        </w:rPr>
      </w:pPr>
      <w:r>
        <w:rPr>
          <w:rFonts w:ascii="Times New Roman" w:hAnsi="Times New Roman"/>
          <w:noProof/>
          <w:sz w:val="24"/>
          <w:szCs w:val="24"/>
          <w:lang w:eastAsia="en-GB"/>
        </w:rPr>
        <mc:AlternateContent>
          <mc:Choice Requires="wps">
            <w:drawing>
              <wp:anchor distT="0" distB="0" distL="114300" distR="114300" simplePos="0" relativeHeight="251679744" behindDoc="0" locked="0" layoutInCell="1" allowOverlap="1">
                <wp:simplePos x="0" y="0"/>
                <wp:positionH relativeFrom="column">
                  <wp:posOffset>4277360</wp:posOffset>
                </wp:positionH>
                <wp:positionV relativeFrom="paragraph">
                  <wp:posOffset>121285</wp:posOffset>
                </wp:positionV>
                <wp:extent cx="914400" cy="914400"/>
                <wp:effectExtent l="0" t="0" r="0" b="0"/>
                <wp:wrapThrough wrapText="bothSides">
                  <wp:wrapPolygon edited="0">
                    <wp:start x="900" y="1350"/>
                    <wp:lineTo x="900" y="20250"/>
                    <wp:lineTo x="20250" y="20250"/>
                    <wp:lineTo x="20250" y="1350"/>
                    <wp:lineTo x="900" y="135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Default="00031311" w:rsidP="001E0754">
                            <w:r>
                              <w:t>Quality soils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73" type="#_x0000_t202" style="position:absolute;left:0;text-align:left;margin-left:336.8pt;margin-top:9.55pt;width:1in;height:1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" filled="f" stroked="f">
                <v:textbox inset=",7.2pt,,7.2pt">
                  <w:txbxContent>
                    <w:p w:rsidR="001E0754" w:rsidRDefault="001E0754" w:rsidP="001E0754">
                      <w:r>
                        <w:t>Quality soils</w:t>
                      </w:r>
                    </w:p>
                  </w:txbxContent>
                </v:textbox>
                <w10:wrap type="through"/>
              </v:shape>
            </w:pict>
          </mc:Fallback>
        </mc:AlternateContent>
      </w:r>
    </w:p>
    <w:p w:rsidR="001E0754" w:rsidRPr="00F526BB" w:rsidRDefault="004131DB" w:rsidP="001E0754">
      <w:pPr>
        <w:jc w:val="both"/>
        <w:rPr>
          <w:rFonts w:ascii="Times New Roman" w:hAnsi="Times New Roman"/>
          <w:sz w:val="24"/>
          <w:szCs w:val="24"/>
          <w:lang w:val="fr-FR"/>
        </w:rPr>
      </w:pPr>
      <w:r>
        <w:rPr>
          <w:rFonts w:ascii="Times New Roman" w:hAnsi="Times New Roman"/>
          <w:noProof/>
          <w:sz w:val="24"/>
          <w:szCs w:val="24"/>
          <w:lang w:eastAsia="en-GB"/>
        </w:rPr>
        <mc:AlternateContent>
          <mc:Choice Requires="wps">
            <w:drawing>
              <wp:anchor distT="0" distB="0" distL="114300" distR="114300" simplePos="0" relativeHeight="251678720" behindDoc="0" locked="0" layoutInCell="1" allowOverlap="1">
                <wp:simplePos x="0" y="0"/>
                <wp:positionH relativeFrom="column">
                  <wp:posOffset>457200</wp:posOffset>
                </wp:positionH>
                <wp:positionV relativeFrom="paragraph">
                  <wp:posOffset>-2540</wp:posOffset>
                </wp:positionV>
                <wp:extent cx="914400" cy="914400"/>
                <wp:effectExtent l="0" t="0" r="0" b="0"/>
                <wp:wrapTight wrapText="bothSides">
                  <wp:wrapPolygon edited="0">
                    <wp:start x="900" y="1350"/>
                    <wp:lineTo x="900" y="20250"/>
                    <wp:lineTo x="20250" y="20250"/>
                    <wp:lineTo x="20250" y="1350"/>
                    <wp:lineTo x="900" y="1350"/>
                  </wp:wrapPolygon>
                </wp:wrapT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Default="00031311" w:rsidP="001E0754">
                            <w:r>
                              <w:t>Degraded</w:t>
                            </w:r>
                          </w:p>
                          <w:p w:rsidR="00031311" w:rsidRDefault="00031311" w:rsidP="001E0754">
                            <w:r>
                              <w:t xml:space="preserve">Soils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74" type="#_x0000_t202" style="position:absolute;left:0;text-align:left;margin-left:36pt;margin-top:-.2pt;width:1in;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" filled="f" stroked="f">
                <v:textbox inset=",7.2pt,,7.2pt">
                  <w:txbxContent>
                    <w:p w:rsidR="001E0754" w:rsidRDefault="001E0754" w:rsidP="001E0754">
                      <w:r>
                        <w:t>Degraded</w:t>
                      </w:r>
                    </w:p>
                    <w:p w:rsidR="001E0754" w:rsidRDefault="001E0754" w:rsidP="001E0754">
                      <w:r>
                        <w:t xml:space="preserve">Soils </w:t>
                      </w:r>
                    </w:p>
                  </w:txbxContent>
                </v:textbox>
                <w10:wrap type="tight"/>
              </v:shape>
            </w:pict>
          </mc:Fallback>
        </mc:AlternateContent>
      </w:r>
    </w:p>
    <w:p w:rsidR="001E0754" w:rsidRPr="000063DA" w:rsidRDefault="004131DB" w:rsidP="001E0754">
      <w:pPr>
        <w:jc w:val="both"/>
        <w:rPr>
          <w:lang w:val="fr-FR"/>
        </w:rPr>
      </w:pPr>
      <w:r>
        <w:rPr>
          <w:rFonts w:ascii="Times New Roman" w:hAnsi="Times New Roman"/>
          <w:noProof/>
          <w:sz w:val="24"/>
          <w:szCs w:val="24"/>
          <w:lang w:eastAsia="en-GB"/>
        </w:rPr>
        <mc:AlternateContent>
          <mc:Choice Requires="wps">
            <w:drawing>
              <wp:anchor distT="0" distB="0" distL="114300" distR="114300" simplePos="0" relativeHeight="251683840" behindDoc="0" locked="0" layoutInCell="1" allowOverlap="1">
                <wp:simplePos x="0" y="0"/>
                <wp:positionH relativeFrom="column">
                  <wp:posOffset>482600</wp:posOffset>
                </wp:positionH>
                <wp:positionV relativeFrom="paragraph">
                  <wp:posOffset>43180</wp:posOffset>
                </wp:positionV>
                <wp:extent cx="4419600" cy="12700"/>
                <wp:effectExtent l="6350" t="52705" r="22225" b="48895"/>
                <wp:wrapNone/>
                <wp:docPr id="3"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19600" cy="12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38pt;margin-top:3.4pt;width:348pt;height:1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">
                <v:stroke endarrow="block"/>
              </v:shape>
            </w:pict>
          </mc:Fallback>
        </mc:AlternateContent>
      </w:r>
      <w:r>
        <w:rPr>
          <w:rFonts w:ascii="Times New Roman" w:hAnsi="Times New Roman"/>
          <w:noProof/>
          <w:sz w:val="24"/>
          <w:szCs w:val="24"/>
          <w:lang w:eastAsia="en-GB"/>
        </w:rPr>
        <mc:AlternateContent>
          <mc:Choice Requires="wps">
            <w:drawing>
              <wp:anchor distT="0" distB="0" distL="114300" distR="114300" simplePos="0" relativeHeight="251677696" behindDoc="0" locked="0" layoutInCell="1" allowOverlap="1">
                <wp:simplePos x="0" y="0"/>
                <wp:positionH relativeFrom="column">
                  <wp:posOffset>482600</wp:posOffset>
                </wp:positionH>
                <wp:positionV relativeFrom="paragraph">
                  <wp:posOffset>43180</wp:posOffset>
                </wp:positionV>
                <wp:extent cx="4419600" cy="12700"/>
                <wp:effectExtent l="15875" t="14605" r="12700" b="3937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419600" cy="12700"/>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3.4pt" to="38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" strokecolor="#4f81bd" strokeweight="2pt">
                <v:shadow on="t" opacity="24903f" origin=",.5" offset="0,.55556mm"/>
                <o:lock v:ext="edit" shapetype="f"/>
              </v:line>
            </w:pict>
          </mc:Fallback>
        </mc:AlternateContent>
      </w:r>
    </w:p>
    <w:p w:rsidR="001E0754" w:rsidRPr="000063DA" w:rsidRDefault="001E0754" w:rsidP="001E0754">
      <w:pPr>
        <w:jc w:val="both"/>
        <w:rPr>
          <w:lang w:val="fr-FR"/>
        </w:rPr>
      </w:pPr>
    </w:p>
    <w:p w:rsidR="001E0754" w:rsidRPr="000063DA" w:rsidRDefault="001E0754" w:rsidP="001E0754">
      <w:pPr>
        <w:jc w:val="both"/>
        <w:rPr>
          <w:lang w:val="fr-FR"/>
        </w:rPr>
      </w:pPr>
    </w:p>
    <w:p w:rsidR="001E0754" w:rsidRPr="000063DA" w:rsidRDefault="001E0754" w:rsidP="001E0754">
      <w:pPr>
        <w:jc w:val="both"/>
        <w:rPr>
          <w:lang w:val="fr-FR"/>
        </w:rPr>
      </w:pPr>
    </w:p>
    <w:p w:rsidR="001E0754" w:rsidRPr="000063DA" w:rsidRDefault="001E0754" w:rsidP="001E0754">
      <w:pPr>
        <w:jc w:val="both"/>
        <w:rPr>
          <w:lang w:val="fr-FR"/>
        </w:rPr>
      </w:pPr>
    </w:p>
    <w:p w:rsidR="001E0754" w:rsidRPr="001E0754" w:rsidRDefault="004131DB" w:rsidP="001E0754">
      <w:pPr>
        <w:jc w:val="both"/>
        <w:rPr>
          <w:rFonts w:ascii="Times New Roman" w:hAnsi="Times New Roman"/>
          <w:sz w:val="24"/>
          <w:szCs w:val="24"/>
          <w:lang w:val="en-AU"/>
        </w:rPr>
      </w:pPr>
      <w:r>
        <w:rPr>
          <w:rFonts w:ascii="Times New Roman" w:hAnsi="Times New Roman"/>
          <w:noProof/>
          <w:sz w:val="24"/>
          <w:szCs w:val="24"/>
          <w:lang w:eastAsia="en-GB"/>
        </w:rPr>
        <mc:AlternateContent>
          <mc:Choice Requires="wps">
            <w:drawing>
              <wp:anchor distT="0" distB="0" distL="114300" distR="114300" simplePos="0" relativeHeight="251680768" behindDoc="0" locked="0" layoutInCell="1" allowOverlap="1">
                <wp:simplePos x="0" y="0"/>
                <wp:positionH relativeFrom="column">
                  <wp:posOffset>2032000</wp:posOffset>
                </wp:positionH>
                <wp:positionV relativeFrom="paragraph">
                  <wp:posOffset>4445</wp:posOffset>
                </wp:positionV>
                <wp:extent cx="914400" cy="914400"/>
                <wp:effectExtent l="0" t="0" r="0" b="0"/>
                <wp:wrapTight wrapText="bothSides">
                  <wp:wrapPolygon edited="0">
                    <wp:start x="900" y="1350"/>
                    <wp:lineTo x="900" y="20250"/>
                    <wp:lineTo x="20250" y="20250"/>
                    <wp:lineTo x="20250" y="1350"/>
                    <wp:lineTo x="900" y="1350"/>
                  </wp:wrapPolygon>
                </wp:wrapTight>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11" w:rsidRDefault="00031311" w:rsidP="001E0754">
                            <w:r>
                              <w:t xml:space="preserve">Low </w:t>
                            </w:r>
                          </w:p>
                          <w:p w:rsidR="00031311" w:rsidRDefault="00031311" w:rsidP="001E0754">
                            <w:r>
                              <w:t xml:space="preserve">Market </w:t>
                            </w:r>
                          </w:p>
                          <w:p w:rsidR="00031311" w:rsidRDefault="00031311" w:rsidP="001E0754">
                            <w:r>
                              <w:t>Access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75" type="#_x0000_t202" style="position:absolute;left:0;text-align:left;margin-left:160pt;margin-top:.35pt;width:1in;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" filled="f" stroked="f">
                <v:textbox inset=",7.2pt,,7.2pt">
                  <w:txbxContent>
                    <w:p w:rsidR="001E0754" w:rsidRDefault="001E0754" w:rsidP="001E0754">
                      <w:r>
                        <w:t xml:space="preserve">Low </w:t>
                      </w:r>
                    </w:p>
                    <w:p w:rsidR="001E0754" w:rsidRDefault="001E0754" w:rsidP="001E0754">
                      <w:r>
                        <w:t xml:space="preserve">Market </w:t>
                      </w:r>
                    </w:p>
                    <w:p w:rsidR="001E0754" w:rsidRDefault="001E0754" w:rsidP="001E0754">
                      <w:r>
                        <w:t>Access</w:t>
                      </w:r>
                    </w:p>
                  </w:txbxContent>
                </v:textbox>
                <w10:wrap type="tight"/>
              </v:shape>
            </w:pict>
          </mc:Fallback>
        </mc:AlternateContent>
      </w:r>
      <w:r w:rsidR="001E0754" w:rsidRPr="001E0754">
        <w:rPr>
          <w:rFonts w:ascii="Times New Roman" w:hAnsi="Times New Roman"/>
          <w:sz w:val="24"/>
          <w:szCs w:val="24"/>
          <w:lang w:val="en-AU"/>
        </w:rPr>
        <w:tab/>
      </w:r>
      <w:r w:rsidR="001E0754" w:rsidRPr="001E0754">
        <w:rPr>
          <w:rFonts w:ascii="Times New Roman" w:hAnsi="Times New Roman"/>
          <w:sz w:val="24"/>
          <w:szCs w:val="24"/>
          <w:lang w:val="en-AU"/>
        </w:rPr>
        <w:tab/>
        <w:t>‘Quadrat C’</w:t>
      </w:r>
      <w:r w:rsidR="001E0754" w:rsidRPr="001E0754">
        <w:rPr>
          <w:rFonts w:ascii="Times New Roman" w:hAnsi="Times New Roman"/>
          <w:sz w:val="24"/>
          <w:szCs w:val="24"/>
          <w:lang w:val="en-AU"/>
        </w:rPr>
        <w:tab/>
      </w:r>
      <w:r w:rsidR="001E0754" w:rsidRPr="001E0754">
        <w:rPr>
          <w:rFonts w:ascii="Times New Roman" w:hAnsi="Times New Roman"/>
          <w:sz w:val="24"/>
          <w:szCs w:val="24"/>
          <w:lang w:val="en-AU"/>
        </w:rPr>
        <w:tab/>
        <w:t>‘Quadrat D’</w:t>
      </w:r>
    </w:p>
    <w:p w:rsidR="001E0754" w:rsidRPr="001E0754" w:rsidRDefault="001E0754" w:rsidP="001E0754">
      <w:pPr>
        <w:autoSpaceDE w:val="0"/>
        <w:autoSpaceDN w:val="0"/>
        <w:adjustRightInd w:val="0"/>
        <w:jc w:val="both"/>
        <w:rPr>
          <w:rFonts w:ascii="Times New Roman" w:hAnsi="Times New Roman"/>
          <w:b/>
          <w:color w:val="000000"/>
          <w:sz w:val="24"/>
          <w:szCs w:val="24"/>
          <w:lang w:val="en-AU"/>
        </w:rPr>
      </w:pPr>
    </w:p>
    <w:p w:rsidR="001E0754" w:rsidRPr="001E0754" w:rsidRDefault="001E0754" w:rsidP="001E0754">
      <w:pPr>
        <w:autoSpaceDE w:val="0"/>
        <w:autoSpaceDN w:val="0"/>
        <w:adjustRightInd w:val="0"/>
        <w:jc w:val="both"/>
        <w:rPr>
          <w:rFonts w:ascii="Times New Roman" w:hAnsi="Times New Roman"/>
          <w:b/>
          <w:color w:val="000000"/>
          <w:sz w:val="24"/>
          <w:szCs w:val="24"/>
          <w:lang w:val="en-AU"/>
        </w:rPr>
      </w:pPr>
    </w:p>
    <w:p w:rsidR="001E0754" w:rsidRPr="001E0754" w:rsidRDefault="001E0754" w:rsidP="001E0754">
      <w:pPr>
        <w:autoSpaceDE w:val="0"/>
        <w:autoSpaceDN w:val="0"/>
        <w:adjustRightInd w:val="0"/>
        <w:spacing w:line="360" w:lineRule="auto"/>
        <w:jc w:val="both"/>
        <w:rPr>
          <w:rFonts w:ascii="Times New Roman" w:hAnsi="Times New Roman"/>
          <w:b/>
          <w:color w:val="000000"/>
          <w:sz w:val="24"/>
          <w:szCs w:val="24"/>
          <w:lang w:val="en-AU"/>
        </w:rPr>
      </w:pPr>
    </w:p>
    <w:p w:rsidR="001E0754" w:rsidRPr="001E0754" w:rsidRDefault="001E0754" w:rsidP="001E0754">
      <w:pPr>
        <w:autoSpaceDE w:val="0"/>
        <w:autoSpaceDN w:val="0"/>
        <w:adjustRightInd w:val="0"/>
        <w:spacing w:line="360" w:lineRule="auto"/>
        <w:jc w:val="both"/>
        <w:rPr>
          <w:rFonts w:ascii="Times New Roman" w:hAnsi="Times New Roman"/>
          <w:color w:val="000000"/>
          <w:sz w:val="24"/>
          <w:szCs w:val="24"/>
          <w:lang w:val="en-AU"/>
        </w:rPr>
      </w:pPr>
    </w:p>
    <w:p w:rsidR="001E0754" w:rsidRPr="0077710F" w:rsidRDefault="001E0754" w:rsidP="001E0754">
      <w:pPr>
        <w:autoSpaceDE w:val="0"/>
        <w:autoSpaceDN w:val="0"/>
        <w:adjustRightInd w:val="0"/>
        <w:spacing w:line="360" w:lineRule="auto"/>
        <w:jc w:val="both"/>
        <w:rPr>
          <w:rFonts w:ascii="Times New Roman" w:hAnsi="Times New Roman"/>
          <w:color w:val="000000"/>
          <w:sz w:val="24"/>
          <w:szCs w:val="24"/>
          <w:lang w:val="en-AU"/>
        </w:rPr>
      </w:pPr>
      <w:r w:rsidRPr="0077710F">
        <w:rPr>
          <w:rFonts w:ascii="Times New Roman" w:hAnsi="Times New Roman"/>
          <w:color w:val="000000"/>
          <w:sz w:val="24"/>
          <w:szCs w:val="24"/>
          <w:lang w:val="en-AU"/>
        </w:rPr>
        <w:t xml:space="preserve">Figure </w:t>
      </w:r>
      <w:r>
        <w:rPr>
          <w:rFonts w:ascii="Times New Roman" w:hAnsi="Times New Roman"/>
          <w:color w:val="000000"/>
          <w:sz w:val="24"/>
          <w:szCs w:val="24"/>
          <w:lang w:val="en-AU"/>
        </w:rPr>
        <w:t>3</w:t>
      </w:r>
      <w:r w:rsidRPr="0077710F">
        <w:rPr>
          <w:rFonts w:ascii="Times New Roman" w:hAnsi="Times New Roman"/>
          <w:color w:val="000000"/>
          <w:sz w:val="24"/>
          <w:szCs w:val="24"/>
          <w:lang w:val="en-AU"/>
        </w:rPr>
        <w:t>: Schematic representation of SI pathways along different soil g</w:t>
      </w:r>
      <w:r>
        <w:rPr>
          <w:rFonts w:ascii="Times New Roman" w:hAnsi="Times New Roman"/>
          <w:color w:val="000000"/>
          <w:sz w:val="24"/>
          <w:szCs w:val="24"/>
          <w:lang w:val="en-AU"/>
        </w:rPr>
        <w:t>radients and market opportunities</w:t>
      </w:r>
    </w:p>
    <w:p w:rsidR="00190593" w:rsidRPr="001E0754" w:rsidRDefault="00190593" w:rsidP="001E0754">
      <w:pPr>
        <w:autoSpaceDE w:val="0"/>
        <w:autoSpaceDN w:val="0"/>
        <w:adjustRightInd w:val="0"/>
        <w:spacing w:line="480" w:lineRule="auto"/>
        <w:jc w:val="center"/>
        <w:rPr>
          <w:rFonts w:ascii="Times New Roman" w:hAnsi="Times New Roman"/>
          <w:color w:val="000000"/>
          <w:sz w:val="24"/>
          <w:szCs w:val="24"/>
          <w:lang w:val="en-AU"/>
        </w:rPr>
      </w:pPr>
    </w:p>
    <w:p w:rsidR="00190593" w:rsidRPr="00B24F79" w:rsidRDefault="00190593" w:rsidP="00000B04">
      <w:pPr>
        <w:autoSpaceDE w:val="0"/>
        <w:autoSpaceDN w:val="0"/>
        <w:adjustRightInd w:val="0"/>
        <w:spacing w:line="480" w:lineRule="auto"/>
        <w:jc w:val="both"/>
        <w:rPr>
          <w:rFonts w:ascii="Times New Roman" w:hAnsi="Times New Roman"/>
          <w:color w:val="000000"/>
          <w:sz w:val="24"/>
          <w:szCs w:val="24"/>
        </w:rPr>
      </w:pPr>
    </w:p>
    <w:p w:rsidR="004E3999" w:rsidRPr="00B24F79" w:rsidRDefault="007D0B2D" w:rsidP="00000B04">
      <w:pPr>
        <w:spacing w:after="200" w:line="480" w:lineRule="auto"/>
        <w:jc w:val="both"/>
        <w:rPr>
          <w:rFonts w:ascii="Times New Roman" w:hAnsi="Times New Roman"/>
          <w:color w:val="000000"/>
          <w:sz w:val="24"/>
          <w:szCs w:val="24"/>
        </w:rPr>
      </w:pPr>
      <w:r w:rsidRPr="00B24F79">
        <w:rPr>
          <w:rFonts w:ascii="Times New Roman" w:hAnsi="Times New Roman"/>
          <w:color w:val="000000"/>
          <w:sz w:val="24"/>
          <w:szCs w:val="24"/>
        </w:rPr>
        <w:t>1b. Innovations that enhance ground cover will build soils, and most effectively if they extend photosynthesis and biological N fixation through diversification with a leguminous grain crop, shrub or tree. Acceptance will be highest in quadrats A and C.</w:t>
      </w:r>
    </w:p>
    <w:p w:rsidR="004E3999" w:rsidRPr="00B24F79" w:rsidRDefault="007D0B2D" w:rsidP="00000B04">
      <w:pPr>
        <w:spacing w:after="200" w:line="480" w:lineRule="auto"/>
        <w:jc w:val="both"/>
        <w:rPr>
          <w:rFonts w:ascii="Times New Roman" w:hAnsi="Times New Roman"/>
          <w:color w:val="000000"/>
          <w:sz w:val="24"/>
          <w:szCs w:val="24"/>
        </w:rPr>
      </w:pPr>
      <w:r w:rsidRPr="00B24F79">
        <w:rPr>
          <w:rFonts w:ascii="Times New Roman" w:hAnsi="Times New Roman"/>
          <w:color w:val="000000"/>
          <w:sz w:val="24"/>
          <w:szCs w:val="24"/>
        </w:rPr>
        <w:t xml:space="preserve">1c. To reduce income gaps interventions will involve adoption of high value products from crops, trees or livestock that require support from innovation platforms and/or market value chains. Acceptance will be highest in quadrats A and B. </w:t>
      </w:r>
    </w:p>
    <w:p w:rsidR="004E3999" w:rsidRPr="00B24F79" w:rsidRDefault="007D0B2D" w:rsidP="00000B04">
      <w:pPr>
        <w:spacing w:after="200" w:line="480" w:lineRule="auto"/>
        <w:jc w:val="both"/>
        <w:rPr>
          <w:rFonts w:ascii="Times New Roman" w:hAnsi="Times New Roman"/>
          <w:color w:val="000000"/>
          <w:sz w:val="24"/>
          <w:szCs w:val="24"/>
        </w:rPr>
      </w:pPr>
      <w:r w:rsidRPr="00B24F79">
        <w:rPr>
          <w:rFonts w:ascii="Times New Roman" w:hAnsi="Times New Roman"/>
          <w:color w:val="000000"/>
          <w:sz w:val="24"/>
          <w:szCs w:val="24"/>
        </w:rPr>
        <w:t>1d. To reduce hunger and nutrition gaps, adoption of high value crops and/or integration of livestock (improved breed) is not enough, investment is also required in education on nutrition, and participatory research to support farmer experimentation.</w:t>
      </w:r>
    </w:p>
    <w:p w:rsidR="00E26D5D" w:rsidRDefault="00E26D5D" w:rsidP="00000B04">
      <w:pPr>
        <w:spacing w:after="200" w:line="480" w:lineRule="auto"/>
        <w:jc w:val="both"/>
        <w:rPr>
          <w:rFonts w:ascii="Times New Roman" w:hAnsi="Times New Roman"/>
          <w:b/>
          <w:color w:val="000000"/>
          <w:sz w:val="24"/>
          <w:szCs w:val="24"/>
        </w:rPr>
      </w:pPr>
    </w:p>
    <w:p w:rsidR="00E26D5D" w:rsidRDefault="00E26D5D" w:rsidP="00E26D5D">
      <w:pPr>
        <w:spacing w:line="480" w:lineRule="auto"/>
        <w:jc w:val="both"/>
        <w:rPr>
          <w:rFonts w:ascii="Times New Roman" w:hAnsi="Times New Roman"/>
          <w:b/>
          <w:color w:val="000000"/>
          <w:sz w:val="28"/>
          <w:szCs w:val="24"/>
        </w:rPr>
      </w:pPr>
      <w:r w:rsidRPr="00E26D5D">
        <w:rPr>
          <w:rFonts w:ascii="Times New Roman" w:hAnsi="Times New Roman"/>
          <w:b/>
          <w:color w:val="000000"/>
          <w:sz w:val="28"/>
          <w:szCs w:val="24"/>
        </w:rPr>
        <w:t>Implementation</w:t>
      </w:r>
    </w:p>
    <w:p w:rsidR="00292765" w:rsidRDefault="004267AB" w:rsidP="00853033">
      <w:pPr>
        <w:autoSpaceDE w:val="0"/>
        <w:autoSpaceDN w:val="0"/>
        <w:adjustRightInd w:val="0"/>
        <w:spacing w:line="360" w:lineRule="auto"/>
        <w:jc w:val="both"/>
        <w:rPr>
          <w:rFonts w:ascii="Times New Roman" w:hAnsi="Times New Roman"/>
          <w:sz w:val="24"/>
          <w:szCs w:val="24"/>
        </w:rPr>
      </w:pPr>
      <w:r>
        <w:rPr>
          <w:rFonts w:ascii="Times New Roman" w:hAnsi="Times New Roman"/>
          <w:sz w:val="24"/>
          <w:szCs w:val="24"/>
        </w:rPr>
        <w:lastRenderedPageBreak/>
        <w:t xml:space="preserve">To combine and implement </w:t>
      </w:r>
      <w:r w:rsidR="00F43FF7">
        <w:rPr>
          <w:rFonts w:ascii="Times New Roman" w:hAnsi="Times New Roman"/>
          <w:sz w:val="24"/>
          <w:szCs w:val="24"/>
        </w:rPr>
        <w:t>these concepts</w:t>
      </w:r>
      <w:r>
        <w:rPr>
          <w:rFonts w:ascii="Times New Roman" w:hAnsi="Times New Roman"/>
          <w:sz w:val="24"/>
          <w:szCs w:val="24"/>
        </w:rPr>
        <w:t xml:space="preserve"> in R4D at farm, landscape, and community scales in Africa RISING, </w:t>
      </w:r>
      <w:r w:rsidR="00F43FF7">
        <w:rPr>
          <w:rFonts w:ascii="Times New Roman" w:hAnsi="Times New Roman"/>
          <w:sz w:val="24"/>
          <w:szCs w:val="24"/>
        </w:rPr>
        <w:t xml:space="preserve">a conceptual framework that shows how the </w:t>
      </w:r>
      <w:r w:rsidR="00A32EE1">
        <w:rPr>
          <w:rFonts w:ascii="Times New Roman" w:hAnsi="Times New Roman"/>
          <w:sz w:val="24"/>
          <w:szCs w:val="24"/>
        </w:rPr>
        <w:t xml:space="preserve">project will achieve improved production for food security and income, improved nutrition, and improved environmental </w:t>
      </w:r>
      <w:commentRangeStart w:id="47"/>
      <w:r w:rsidR="00A32EE1">
        <w:rPr>
          <w:rFonts w:ascii="Times New Roman" w:hAnsi="Times New Roman"/>
          <w:sz w:val="24"/>
          <w:szCs w:val="24"/>
        </w:rPr>
        <w:t>quality</w:t>
      </w:r>
      <w:commentRangeEnd w:id="47"/>
      <w:r w:rsidR="00886D8B">
        <w:rPr>
          <w:rStyle w:val="CommentReference"/>
        </w:rPr>
        <w:commentReference w:id="47"/>
      </w:r>
      <w:r w:rsidR="00A32EE1">
        <w:rPr>
          <w:rFonts w:ascii="Times New Roman" w:hAnsi="Times New Roman"/>
          <w:sz w:val="24"/>
          <w:szCs w:val="24"/>
        </w:rPr>
        <w:t xml:space="preserve"> and how they are interlinked is </w:t>
      </w:r>
      <w:r w:rsidR="006A0147">
        <w:rPr>
          <w:rFonts w:ascii="Times New Roman" w:hAnsi="Times New Roman"/>
          <w:sz w:val="24"/>
          <w:szCs w:val="24"/>
        </w:rPr>
        <w:t>presented. A list of activities that can be undertaken is presented in Table 1.</w:t>
      </w:r>
    </w:p>
    <w:p w:rsidR="006A0147" w:rsidRDefault="006A0147" w:rsidP="00853033">
      <w:pPr>
        <w:autoSpaceDE w:val="0"/>
        <w:autoSpaceDN w:val="0"/>
        <w:adjustRightInd w:val="0"/>
        <w:spacing w:line="360" w:lineRule="auto"/>
        <w:jc w:val="both"/>
        <w:rPr>
          <w:rFonts w:ascii="Times New Roman" w:hAnsi="Times New Roman"/>
          <w:sz w:val="24"/>
          <w:szCs w:val="24"/>
        </w:rPr>
      </w:pPr>
    </w:p>
    <w:p w:rsidR="006A0147" w:rsidRDefault="006A0147" w:rsidP="006A0147">
      <w:pPr>
        <w:spacing w:line="480" w:lineRule="auto"/>
        <w:jc w:val="both"/>
        <w:rPr>
          <w:rFonts w:ascii="Times New Roman" w:hAnsi="Times New Roman"/>
          <w:sz w:val="24"/>
          <w:szCs w:val="24"/>
        </w:rPr>
      </w:pPr>
      <w:r>
        <w:rPr>
          <w:rFonts w:ascii="Times New Roman" w:hAnsi="Times New Roman"/>
          <w:sz w:val="24"/>
          <w:szCs w:val="24"/>
        </w:rPr>
        <w:t>Table 1 Hypotheses about innovation strategies in different development domains along agricultural potential and market access gradients at regional level.</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3685"/>
        <w:gridCol w:w="4417"/>
      </w:tblGrid>
      <w:tr w:rsidR="006A0147" w:rsidTr="00031311">
        <w:tc>
          <w:tcPr>
            <w:tcW w:w="1526" w:type="dxa"/>
            <w:vMerge w:val="restart"/>
            <w:tcBorders>
              <w:top w:val="single" w:sz="4" w:space="0" w:color="auto"/>
              <w:bottom w:val="nil"/>
            </w:tcBorders>
          </w:tcPr>
          <w:p w:rsidR="006A0147" w:rsidRPr="0010310B" w:rsidRDefault="006A0147" w:rsidP="00031311">
            <w:pPr>
              <w:jc w:val="center"/>
              <w:rPr>
                <w:rFonts w:ascii="Times New Roman" w:hAnsi="Times New Roman"/>
                <w:b/>
                <w:sz w:val="24"/>
                <w:szCs w:val="24"/>
              </w:rPr>
            </w:pPr>
            <w:r w:rsidRPr="0010310B">
              <w:rPr>
                <w:rFonts w:ascii="Times New Roman" w:hAnsi="Times New Roman"/>
                <w:b/>
                <w:sz w:val="24"/>
                <w:szCs w:val="24"/>
              </w:rPr>
              <w:t>Agricultural potential</w:t>
            </w:r>
          </w:p>
        </w:tc>
        <w:tc>
          <w:tcPr>
            <w:tcW w:w="8102" w:type="dxa"/>
            <w:gridSpan w:val="2"/>
            <w:tcBorders>
              <w:top w:val="single" w:sz="4" w:space="0" w:color="auto"/>
              <w:bottom w:val="nil"/>
            </w:tcBorders>
          </w:tcPr>
          <w:p w:rsidR="006A0147" w:rsidRPr="0010310B" w:rsidRDefault="006A0147" w:rsidP="00031311">
            <w:pPr>
              <w:jc w:val="center"/>
              <w:rPr>
                <w:rFonts w:ascii="Times New Roman" w:hAnsi="Times New Roman"/>
                <w:b/>
                <w:sz w:val="24"/>
                <w:szCs w:val="24"/>
              </w:rPr>
            </w:pPr>
            <w:r w:rsidRPr="0010310B">
              <w:rPr>
                <w:rFonts w:ascii="Times New Roman" w:hAnsi="Times New Roman"/>
                <w:b/>
                <w:sz w:val="24"/>
                <w:szCs w:val="24"/>
              </w:rPr>
              <w:t>Market potential</w:t>
            </w:r>
          </w:p>
        </w:tc>
      </w:tr>
      <w:tr w:rsidR="006A0147" w:rsidTr="00031311">
        <w:tc>
          <w:tcPr>
            <w:tcW w:w="1526" w:type="dxa"/>
            <w:vMerge/>
            <w:tcBorders>
              <w:top w:val="nil"/>
              <w:bottom w:val="single" w:sz="4" w:space="0" w:color="auto"/>
            </w:tcBorders>
          </w:tcPr>
          <w:p w:rsidR="006A0147" w:rsidRDefault="006A0147" w:rsidP="00031311">
            <w:pPr>
              <w:jc w:val="both"/>
              <w:rPr>
                <w:rFonts w:ascii="Times New Roman" w:hAnsi="Times New Roman"/>
                <w:sz w:val="24"/>
                <w:szCs w:val="24"/>
              </w:rPr>
            </w:pPr>
          </w:p>
        </w:tc>
        <w:tc>
          <w:tcPr>
            <w:tcW w:w="3685" w:type="dxa"/>
            <w:tcBorders>
              <w:top w:val="nil"/>
              <w:bottom w:val="single" w:sz="4" w:space="0" w:color="auto"/>
            </w:tcBorders>
          </w:tcPr>
          <w:p w:rsidR="006A0147" w:rsidRDefault="006A0147" w:rsidP="00031311">
            <w:pPr>
              <w:jc w:val="both"/>
              <w:rPr>
                <w:rFonts w:ascii="Times New Roman" w:hAnsi="Times New Roman"/>
                <w:sz w:val="24"/>
                <w:szCs w:val="24"/>
              </w:rPr>
            </w:pPr>
            <w:r>
              <w:rPr>
                <w:rFonts w:ascii="Times New Roman" w:hAnsi="Times New Roman"/>
                <w:sz w:val="24"/>
                <w:szCs w:val="24"/>
              </w:rPr>
              <w:t>High</w:t>
            </w:r>
          </w:p>
        </w:tc>
        <w:tc>
          <w:tcPr>
            <w:tcW w:w="4417" w:type="dxa"/>
            <w:tcBorders>
              <w:top w:val="nil"/>
              <w:bottom w:val="single" w:sz="4" w:space="0" w:color="auto"/>
            </w:tcBorders>
          </w:tcPr>
          <w:p w:rsidR="006A0147" w:rsidRDefault="006A0147" w:rsidP="00031311">
            <w:pPr>
              <w:jc w:val="both"/>
              <w:rPr>
                <w:rFonts w:ascii="Times New Roman" w:hAnsi="Times New Roman"/>
                <w:sz w:val="24"/>
                <w:szCs w:val="24"/>
              </w:rPr>
            </w:pPr>
            <w:r>
              <w:rPr>
                <w:rFonts w:ascii="Times New Roman" w:hAnsi="Times New Roman"/>
                <w:sz w:val="24"/>
                <w:szCs w:val="24"/>
              </w:rPr>
              <w:t>Low</w:t>
            </w:r>
          </w:p>
        </w:tc>
      </w:tr>
      <w:tr w:rsidR="006A0147" w:rsidTr="00031311">
        <w:tc>
          <w:tcPr>
            <w:tcW w:w="1526" w:type="dxa"/>
            <w:tcBorders>
              <w:top w:val="single" w:sz="4" w:space="0" w:color="auto"/>
            </w:tcBorders>
          </w:tcPr>
          <w:p w:rsidR="006A0147" w:rsidRDefault="006A0147" w:rsidP="00031311">
            <w:pPr>
              <w:jc w:val="both"/>
              <w:rPr>
                <w:rFonts w:ascii="Times New Roman" w:hAnsi="Times New Roman"/>
                <w:sz w:val="24"/>
                <w:szCs w:val="24"/>
              </w:rPr>
            </w:pPr>
            <w:r>
              <w:rPr>
                <w:rFonts w:ascii="Times New Roman" w:hAnsi="Times New Roman"/>
                <w:sz w:val="24"/>
                <w:szCs w:val="24"/>
              </w:rPr>
              <w:t>High</w:t>
            </w:r>
          </w:p>
        </w:tc>
        <w:tc>
          <w:tcPr>
            <w:tcW w:w="3685" w:type="dxa"/>
            <w:tcBorders>
              <w:top w:val="single" w:sz="4" w:space="0" w:color="auto"/>
            </w:tcBorders>
          </w:tcPr>
          <w:p w:rsidR="006A0147" w:rsidRDefault="006A0147" w:rsidP="00031311">
            <w:pPr>
              <w:jc w:val="both"/>
              <w:rPr>
                <w:rFonts w:ascii="Times New Roman" w:hAnsi="Times New Roman"/>
                <w:sz w:val="24"/>
                <w:szCs w:val="24"/>
              </w:rPr>
            </w:pPr>
            <w:r>
              <w:rPr>
                <w:rFonts w:ascii="Times New Roman" w:hAnsi="Times New Roman"/>
                <w:sz w:val="24"/>
                <w:szCs w:val="24"/>
              </w:rPr>
              <w:t>Market value chains for high value perishable commodities:</w:t>
            </w:r>
          </w:p>
          <w:p w:rsidR="006A0147" w:rsidRDefault="006A0147" w:rsidP="00031311">
            <w:pPr>
              <w:jc w:val="both"/>
              <w:rPr>
                <w:rFonts w:ascii="Times New Roman" w:hAnsi="Times New Roman"/>
                <w:sz w:val="24"/>
                <w:szCs w:val="24"/>
              </w:rPr>
            </w:pPr>
            <w:r>
              <w:rPr>
                <w:rFonts w:ascii="Times New Roman" w:hAnsi="Times New Roman"/>
                <w:sz w:val="24"/>
                <w:szCs w:val="24"/>
              </w:rPr>
              <w:t>Packaging, storage, and processing of perishable cash crops, livestock products (milk and eggs), and fruits;</w:t>
            </w:r>
          </w:p>
          <w:p w:rsidR="006A0147" w:rsidRDefault="006A0147" w:rsidP="00031311">
            <w:pPr>
              <w:jc w:val="both"/>
              <w:rPr>
                <w:rFonts w:ascii="Times New Roman" w:hAnsi="Times New Roman"/>
                <w:sz w:val="24"/>
                <w:szCs w:val="24"/>
              </w:rPr>
            </w:pPr>
            <w:r>
              <w:rPr>
                <w:rFonts w:ascii="Times New Roman" w:hAnsi="Times New Roman"/>
                <w:sz w:val="24"/>
                <w:szCs w:val="24"/>
              </w:rPr>
              <w:t>Nutrition-enrich cereals;</w:t>
            </w:r>
          </w:p>
          <w:p w:rsidR="006A0147" w:rsidRDefault="006A0147" w:rsidP="00031311">
            <w:pPr>
              <w:jc w:val="both"/>
              <w:rPr>
                <w:rFonts w:ascii="Times New Roman" w:hAnsi="Times New Roman"/>
                <w:sz w:val="24"/>
                <w:szCs w:val="24"/>
              </w:rPr>
            </w:pPr>
            <w:r>
              <w:rPr>
                <w:rFonts w:ascii="Times New Roman" w:hAnsi="Times New Roman"/>
                <w:sz w:val="24"/>
                <w:szCs w:val="24"/>
              </w:rPr>
              <w:t>Mechanization of intensified systems</w:t>
            </w:r>
          </w:p>
        </w:tc>
        <w:tc>
          <w:tcPr>
            <w:tcW w:w="4417" w:type="dxa"/>
            <w:tcBorders>
              <w:top w:val="single" w:sz="4" w:space="0" w:color="auto"/>
            </w:tcBorders>
          </w:tcPr>
          <w:p w:rsidR="006A0147" w:rsidRDefault="006A0147" w:rsidP="00031311">
            <w:pPr>
              <w:jc w:val="both"/>
              <w:rPr>
                <w:rFonts w:ascii="Times New Roman" w:hAnsi="Times New Roman"/>
                <w:sz w:val="24"/>
                <w:szCs w:val="24"/>
              </w:rPr>
            </w:pPr>
            <w:r>
              <w:rPr>
                <w:rFonts w:ascii="Times New Roman" w:hAnsi="Times New Roman"/>
                <w:sz w:val="24"/>
                <w:szCs w:val="24"/>
              </w:rPr>
              <w:t>Non perishable cash crops</w:t>
            </w:r>
          </w:p>
          <w:p w:rsidR="006A0147" w:rsidRDefault="006A0147" w:rsidP="00031311">
            <w:pPr>
              <w:jc w:val="both"/>
              <w:rPr>
                <w:rFonts w:ascii="Times New Roman" w:hAnsi="Times New Roman"/>
                <w:sz w:val="24"/>
                <w:szCs w:val="24"/>
              </w:rPr>
            </w:pPr>
            <w:r>
              <w:rPr>
                <w:rFonts w:ascii="Times New Roman" w:hAnsi="Times New Roman"/>
                <w:sz w:val="24"/>
                <w:szCs w:val="24"/>
              </w:rPr>
              <w:t>Intensive food crop production</w:t>
            </w:r>
          </w:p>
          <w:p w:rsidR="006A0147" w:rsidRDefault="006A0147" w:rsidP="00031311">
            <w:pPr>
              <w:jc w:val="both"/>
              <w:rPr>
                <w:rFonts w:ascii="Times New Roman" w:hAnsi="Times New Roman"/>
                <w:sz w:val="24"/>
                <w:szCs w:val="24"/>
              </w:rPr>
            </w:pPr>
            <w:r>
              <w:rPr>
                <w:rFonts w:ascii="Times New Roman" w:hAnsi="Times New Roman"/>
                <w:sz w:val="24"/>
                <w:szCs w:val="24"/>
              </w:rPr>
              <w:t>Livestock production;</w:t>
            </w:r>
          </w:p>
          <w:p w:rsidR="006A0147" w:rsidRDefault="006A0147" w:rsidP="00031311">
            <w:pPr>
              <w:jc w:val="both"/>
              <w:rPr>
                <w:rFonts w:ascii="Times New Roman" w:hAnsi="Times New Roman"/>
                <w:sz w:val="24"/>
                <w:szCs w:val="24"/>
              </w:rPr>
            </w:pPr>
            <w:r>
              <w:rPr>
                <w:rFonts w:ascii="Times New Roman" w:hAnsi="Times New Roman"/>
                <w:sz w:val="24"/>
                <w:szCs w:val="24"/>
              </w:rPr>
              <w:t>Improve market infrastructure</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Improved livestock feed availability and quality</w:t>
            </w:r>
          </w:p>
        </w:tc>
        <w:tc>
          <w:tcPr>
            <w:tcW w:w="4417" w:type="dxa"/>
          </w:tcPr>
          <w:p w:rsidR="006A0147" w:rsidRDefault="006A0147" w:rsidP="00031311">
            <w:pPr>
              <w:jc w:val="both"/>
              <w:rPr>
                <w:rFonts w:ascii="Times New Roman" w:hAnsi="Times New Roman"/>
                <w:sz w:val="24"/>
                <w:szCs w:val="24"/>
              </w:rPr>
            </w:pP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Nutrient-limited systems (bring nutrients)</w:t>
            </w:r>
          </w:p>
        </w:tc>
        <w:tc>
          <w:tcPr>
            <w:tcW w:w="4417" w:type="dxa"/>
          </w:tcPr>
          <w:p w:rsidR="006A0147" w:rsidRDefault="006A0147" w:rsidP="00031311">
            <w:pPr>
              <w:jc w:val="both"/>
              <w:rPr>
                <w:rFonts w:ascii="Times New Roman" w:hAnsi="Times New Roman"/>
                <w:sz w:val="24"/>
                <w:szCs w:val="24"/>
              </w:rPr>
            </w:pP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Degraded land</w:t>
            </w:r>
          </w:p>
        </w:tc>
        <w:tc>
          <w:tcPr>
            <w:tcW w:w="4417" w:type="dxa"/>
          </w:tcPr>
          <w:p w:rsidR="006A0147" w:rsidRDefault="006A0147" w:rsidP="00031311">
            <w:pPr>
              <w:jc w:val="both"/>
              <w:rPr>
                <w:rFonts w:ascii="Times New Roman" w:hAnsi="Times New Roman"/>
                <w:sz w:val="24"/>
                <w:szCs w:val="24"/>
              </w:rPr>
            </w:pP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Improve manure handling and storage</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Integration of livestock into farming systems</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Appropriate mechanization of smallholder farming systems for high-land resource-endowed but labour constrained households</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Test the performance of crops extensive low-external-input cereals</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p>
        </w:tc>
        <w:tc>
          <w:tcPr>
            <w:tcW w:w="4417" w:type="dxa"/>
          </w:tcPr>
          <w:p w:rsidR="006A0147" w:rsidRDefault="006A0147" w:rsidP="00031311">
            <w:pPr>
              <w:jc w:val="both"/>
              <w:rPr>
                <w:rFonts w:ascii="Times New Roman" w:hAnsi="Times New Roman"/>
                <w:sz w:val="24"/>
                <w:szCs w:val="24"/>
              </w:rPr>
            </w:pPr>
          </w:p>
        </w:tc>
      </w:tr>
      <w:tr w:rsidR="006A0147" w:rsidTr="00031311">
        <w:tc>
          <w:tcPr>
            <w:tcW w:w="1526" w:type="dxa"/>
          </w:tcPr>
          <w:p w:rsidR="006A0147" w:rsidRDefault="006A0147" w:rsidP="00031311">
            <w:pPr>
              <w:jc w:val="both"/>
              <w:rPr>
                <w:rFonts w:ascii="Times New Roman" w:hAnsi="Times New Roman"/>
                <w:sz w:val="24"/>
                <w:szCs w:val="24"/>
              </w:rPr>
            </w:pPr>
            <w:r>
              <w:rPr>
                <w:rFonts w:ascii="Times New Roman" w:hAnsi="Times New Roman"/>
                <w:sz w:val="24"/>
                <w:szCs w:val="24"/>
              </w:rPr>
              <w:t>Low</w:t>
            </w: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With irrigation:</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With irrigation investment:</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Intensive food crop production</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Intensive food crop production</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Perishable cash crops</w:t>
            </w:r>
          </w:p>
        </w:tc>
        <w:tc>
          <w:tcPr>
            <w:tcW w:w="4417" w:type="dxa"/>
          </w:tcPr>
          <w:p w:rsidR="006A0147" w:rsidRDefault="006A0147" w:rsidP="00031311">
            <w:pPr>
              <w:jc w:val="both"/>
              <w:rPr>
                <w:rFonts w:ascii="Times New Roman" w:hAnsi="Times New Roman"/>
                <w:sz w:val="24"/>
                <w:szCs w:val="24"/>
              </w:rPr>
            </w:pP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Dairy, intensive livestock</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Without irrigation investment:</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Without irrigation investment</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Low external input cereals</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Low-external-input cereals</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Extensive livestock production</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Rural off/farm development</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Woodlots/forestry</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r>
              <w:rPr>
                <w:rFonts w:ascii="Times New Roman" w:hAnsi="Times New Roman"/>
                <w:sz w:val="24"/>
                <w:szCs w:val="24"/>
              </w:rPr>
              <w:t>Investment in water rainfall water harvesting techniques;</w:t>
            </w: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Emigration</w:t>
            </w:r>
          </w:p>
        </w:tc>
      </w:tr>
      <w:tr w:rsidR="006A0147" w:rsidTr="00031311">
        <w:tc>
          <w:tcPr>
            <w:tcW w:w="1526" w:type="dxa"/>
          </w:tcPr>
          <w:p w:rsidR="006A0147" w:rsidRDefault="006A0147" w:rsidP="00031311">
            <w:pPr>
              <w:jc w:val="both"/>
              <w:rPr>
                <w:rFonts w:ascii="Times New Roman" w:hAnsi="Times New Roman"/>
                <w:sz w:val="24"/>
                <w:szCs w:val="24"/>
              </w:rPr>
            </w:pPr>
          </w:p>
        </w:tc>
        <w:tc>
          <w:tcPr>
            <w:tcW w:w="3685" w:type="dxa"/>
          </w:tcPr>
          <w:p w:rsidR="006A0147" w:rsidRDefault="006A0147" w:rsidP="00031311">
            <w:pPr>
              <w:jc w:val="both"/>
              <w:rPr>
                <w:rFonts w:ascii="Times New Roman" w:hAnsi="Times New Roman"/>
                <w:sz w:val="24"/>
                <w:szCs w:val="24"/>
              </w:rPr>
            </w:pPr>
          </w:p>
        </w:tc>
        <w:tc>
          <w:tcPr>
            <w:tcW w:w="4417" w:type="dxa"/>
          </w:tcPr>
          <w:p w:rsidR="006A0147" w:rsidRDefault="006A0147" w:rsidP="00031311">
            <w:pPr>
              <w:jc w:val="both"/>
              <w:rPr>
                <w:rFonts w:ascii="Times New Roman" w:hAnsi="Times New Roman"/>
                <w:sz w:val="24"/>
                <w:szCs w:val="24"/>
              </w:rPr>
            </w:pPr>
            <w:r>
              <w:rPr>
                <w:rFonts w:ascii="Times New Roman" w:hAnsi="Times New Roman"/>
                <w:sz w:val="24"/>
                <w:szCs w:val="24"/>
              </w:rPr>
              <w:t>Other form of local safety-net for land constrained households in low potential agricultural and remote areas</w:t>
            </w:r>
          </w:p>
        </w:tc>
      </w:tr>
    </w:tbl>
    <w:p w:rsidR="006A0147" w:rsidRDefault="006A0147" w:rsidP="00853033">
      <w:pPr>
        <w:autoSpaceDE w:val="0"/>
        <w:autoSpaceDN w:val="0"/>
        <w:adjustRightInd w:val="0"/>
        <w:spacing w:line="360" w:lineRule="auto"/>
        <w:jc w:val="both"/>
        <w:rPr>
          <w:rFonts w:ascii="Times New Roman" w:hAnsi="Times New Roman"/>
          <w:sz w:val="24"/>
          <w:szCs w:val="24"/>
        </w:rPr>
      </w:pPr>
    </w:p>
    <w:p w:rsidR="00292765" w:rsidRPr="00292765" w:rsidRDefault="00292765" w:rsidP="00853033">
      <w:pPr>
        <w:autoSpaceDE w:val="0"/>
        <w:autoSpaceDN w:val="0"/>
        <w:adjustRightInd w:val="0"/>
        <w:spacing w:line="360" w:lineRule="auto"/>
        <w:jc w:val="both"/>
        <w:rPr>
          <w:rFonts w:ascii="Times New Roman" w:hAnsi="Times New Roman"/>
          <w:b/>
          <w:sz w:val="24"/>
          <w:szCs w:val="24"/>
        </w:rPr>
      </w:pPr>
      <w:r w:rsidRPr="00292765">
        <w:rPr>
          <w:rFonts w:ascii="Times New Roman" w:hAnsi="Times New Roman"/>
          <w:b/>
          <w:sz w:val="24"/>
          <w:szCs w:val="24"/>
        </w:rPr>
        <w:t>Approaches and tools</w:t>
      </w:r>
    </w:p>
    <w:p w:rsidR="00853033" w:rsidRDefault="00853033" w:rsidP="00853033">
      <w:pPr>
        <w:autoSpaceDE w:val="0"/>
        <w:autoSpaceDN w:val="0"/>
        <w:adjustRightInd w:val="0"/>
        <w:spacing w:line="360" w:lineRule="auto"/>
        <w:jc w:val="both"/>
        <w:rPr>
          <w:rFonts w:ascii="Times New Roman" w:hAnsi="Times New Roman"/>
          <w:sz w:val="24"/>
          <w:szCs w:val="24"/>
        </w:rPr>
      </w:pPr>
      <w:r w:rsidRPr="004700E3">
        <w:rPr>
          <w:rFonts w:ascii="Times New Roman" w:hAnsi="Times New Roman"/>
          <w:sz w:val="24"/>
          <w:szCs w:val="24"/>
        </w:rPr>
        <w:lastRenderedPageBreak/>
        <w:t xml:space="preserve">The targeting of intervention within a </w:t>
      </w:r>
      <w:commentRangeStart w:id="48"/>
      <w:r w:rsidRPr="004700E3">
        <w:rPr>
          <w:rFonts w:ascii="Times New Roman" w:hAnsi="Times New Roman"/>
          <w:sz w:val="24"/>
          <w:szCs w:val="24"/>
        </w:rPr>
        <w:t xml:space="preserve">R4D cycle </w:t>
      </w:r>
      <w:commentRangeEnd w:id="48"/>
      <w:r w:rsidR="003D59B5">
        <w:rPr>
          <w:rStyle w:val="CommentReference"/>
        </w:rPr>
        <w:commentReference w:id="48"/>
      </w:r>
      <w:r w:rsidRPr="004700E3">
        <w:rPr>
          <w:rFonts w:ascii="Times New Roman" w:hAnsi="Times New Roman"/>
          <w:sz w:val="24"/>
          <w:szCs w:val="24"/>
        </w:rPr>
        <w:t xml:space="preserve">can be supported by using different tools. Along the </w:t>
      </w:r>
      <w:r w:rsidRPr="004700E3">
        <w:rPr>
          <w:rFonts w:ascii="Times New Roman" w:hAnsi="Times New Roman"/>
          <w:b/>
          <w:sz w:val="24"/>
          <w:szCs w:val="24"/>
        </w:rPr>
        <w:t>entire cycle</w:t>
      </w:r>
      <w:r w:rsidRPr="004700E3">
        <w:rPr>
          <w:rFonts w:ascii="Times New Roman" w:hAnsi="Times New Roman"/>
          <w:sz w:val="24"/>
          <w:szCs w:val="24"/>
        </w:rPr>
        <w:t xml:space="preserve">, participatory approaches are essential to bring together farmers and </w:t>
      </w:r>
      <w:commentRangeStart w:id="49"/>
      <w:r w:rsidRPr="004700E3">
        <w:rPr>
          <w:rFonts w:ascii="Times New Roman" w:hAnsi="Times New Roman"/>
          <w:sz w:val="24"/>
          <w:szCs w:val="24"/>
        </w:rPr>
        <w:t xml:space="preserve">other stakeholders </w:t>
      </w:r>
      <w:commentRangeEnd w:id="49"/>
      <w:r w:rsidR="003D59B5">
        <w:rPr>
          <w:rStyle w:val="CommentReference"/>
        </w:rPr>
        <w:commentReference w:id="49"/>
      </w:r>
      <w:r w:rsidRPr="004700E3">
        <w:rPr>
          <w:rFonts w:ascii="Times New Roman" w:hAnsi="Times New Roman"/>
          <w:sz w:val="24"/>
          <w:szCs w:val="24"/>
        </w:rPr>
        <w:t>in farm and community level such as: 1) participatory resource mapping at the farm or community level to support environmentally sound decision-making, improved resource use efficiency and more profitable production; 2) participatory action research on ‘best bet’ or ‘plausible’ SI options through mother-baby trials, farmer research groups or related participatory methods (Snapp et al., 2010)</w:t>
      </w:r>
      <w:r>
        <w:rPr>
          <w:rFonts w:ascii="Times New Roman" w:hAnsi="Times New Roman"/>
          <w:sz w:val="24"/>
          <w:szCs w:val="24"/>
        </w:rPr>
        <w:t>;</w:t>
      </w:r>
      <w:r w:rsidRPr="004700E3">
        <w:rPr>
          <w:rFonts w:ascii="Times New Roman" w:hAnsi="Times New Roman"/>
          <w:sz w:val="24"/>
          <w:szCs w:val="24"/>
        </w:rPr>
        <w:t xml:space="preserve"> 3) Landscape-scale participatory research linked to modelling and decision tool development, to support farmers making decisions within a rapidly changing and complex environment. Discussions following these approaches can be supported by using tools such as games, participatory planning, and modelling and scenario development.</w:t>
      </w:r>
    </w:p>
    <w:p w:rsidR="00853033" w:rsidRDefault="00853033" w:rsidP="00853033">
      <w:pPr>
        <w:autoSpaceDE w:val="0"/>
        <w:autoSpaceDN w:val="0"/>
        <w:adjustRightInd w:val="0"/>
        <w:spacing w:line="360" w:lineRule="auto"/>
        <w:jc w:val="both"/>
        <w:rPr>
          <w:rFonts w:ascii="Times New Roman" w:hAnsi="Times New Roman"/>
          <w:sz w:val="24"/>
          <w:szCs w:val="24"/>
        </w:rPr>
      </w:pPr>
    </w:p>
    <w:p w:rsidR="00853033" w:rsidRDefault="00853033" w:rsidP="00853033">
      <w:pPr>
        <w:autoSpaceDE w:val="0"/>
        <w:autoSpaceDN w:val="0"/>
        <w:adjustRightInd w:val="0"/>
        <w:spacing w:line="276" w:lineRule="auto"/>
        <w:jc w:val="both"/>
        <w:rPr>
          <w:sz w:val="22"/>
        </w:rPr>
      </w:pPr>
      <w:commentRangeStart w:id="50"/>
      <w:r w:rsidRPr="0061611B">
        <w:rPr>
          <w:sz w:val="22"/>
        </w:rPr>
        <w:t xml:space="preserve">The targeting of intervention within a R4D cycle can be supported by using different tools (Table 2). Along the </w:t>
      </w:r>
      <w:r w:rsidRPr="0061611B">
        <w:rPr>
          <w:b/>
          <w:sz w:val="22"/>
        </w:rPr>
        <w:t>entire cycle</w:t>
      </w:r>
      <w:r w:rsidRPr="0061611B">
        <w:rPr>
          <w:sz w:val="22"/>
        </w:rPr>
        <w:t xml:space="preserve">, participatory approaches are essential to bring together farmers and </w:t>
      </w:r>
      <w:r w:rsidRPr="0061611B">
        <w:rPr>
          <w:sz w:val="22"/>
          <w:szCs w:val="22"/>
        </w:rPr>
        <w:t>other stakeholders in farm and community level such as: 1) participatory resource mapping at the farm or community level to support environmentally sound decision-making, improved resource use efficiency and more profitable production; 2) participatory action research on ‘best bet’ or ‘plausible’ SI options through mother-baby trials, farmer research groups or related participatory methods</w:t>
      </w:r>
      <w:r>
        <w:rPr>
          <w:sz w:val="22"/>
          <w:szCs w:val="22"/>
        </w:rPr>
        <w:t xml:space="preserve"> (Snapp et al., 2010)</w:t>
      </w:r>
      <w:r w:rsidRPr="0061611B">
        <w:rPr>
          <w:sz w:val="22"/>
          <w:szCs w:val="22"/>
        </w:rPr>
        <w:t>. 3) Landscape-scale participatory research linked to modelling and decision tool development, to support farmers making decisions within a rapidly changing and complex environment. Discussions following these approaches can be supported by using tools such as games, participatory</w:t>
      </w:r>
      <w:r w:rsidRPr="0061611B">
        <w:rPr>
          <w:sz w:val="22"/>
        </w:rPr>
        <w:t xml:space="preserve"> planning, modelling and scenario development.  </w:t>
      </w:r>
      <w:commentRangeEnd w:id="50"/>
      <w:r w:rsidR="003D59B5">
        <w:rPr>
          <w:rStyle w:val="CommentReference"/>
        </w:rPr>
        <w:commentReference w:id="50"/>
      </w:r>
    </w:p>
    <w:p w:rsidR="00853033" w:rsidRDefault="00853033" w:rsidP="00853033">
      <w:pPr>
        <w:autoSpaceDE w:val="0"/>
        <w:autoSpaceDN w:val="0"/>
        <w:adjustRightInd w:val="0"/>
        <w:spacing w:line="276" w:lineRule="auto"/>
        <w:jc w:val="both"/>
        <w:rPr>
          <w:sz w:val="22"/>
        </w:rPr>
      </w:pPr>
    </w:p>
    <w:p w:rsidR="005E0F89" w:rsidRPr="0061611B" w:rsidRDefault="005E0F89" w:rsidP="005E0F89">
      <w:pPr>
        <w:autoSpaceDE w:val="0"/>
        <w:autoSpaceDN w:val="0"/>
        <w:adjustRightInd w:val="0"/>
        <w:spacing w:line="276" w:lineRule="auto"/>
        <w:rPr>
          <w:rFonts w:cs="Calibri"/>
          <w:sz w:val="20"/>
        </w:rPr>
      </w:pPr>
      <w:r w:rsidRPr="0061611B">
        <w:rPr>
          <w:rFonts w:cs="Calibri"/>
          <w:sz w:val="20"/>
        </w:rPr>
        <w:t xml:space="preserve">Table </w:t>
      </w:r>
      <w:r>
        <w:rPr>
          <w:rFonts w:cs="Calibri"/>
          <w:sz w:val="20"/>
        </w:rPr>
        <w:t>2</w:t>
      </w:r>
      <w:r w:rsidRPr="0061611B">
        <w:rPr>
          <w:rFonts w:cs="Calibri"/>
          <w:sz w:val="20"/>
        </w:rPr>
        <w:t xml:space="preserve">. Potential areas of intervention for each capital—livelihood resources </w:t>
      </w:r>
      <w:r w:rsidRPr="0061611B">
        <w:rPr>
          <w:rFonts w:cs="Calibri"/>
          <w:sz w:val="20"/>
        </w:rPr>
        <w:fldChar w:fldCharType="begin" w:fldLock="1"/>
      </w:r>
      <w:r w:rsidRPr="0061611B">
        <w:rPr>
          <w:rFonts w:cs="Calibri"/>
          <w:sz w:val="20"/>
        </w:rPr>
        <w:instrText xml:space="preserve">ADDIN Mendeley Citation{2d7d9944-9927-4b17-b369-7c7dbfa71e81} CSL_CITATION  { "citationItems" : [ { "id" : "ITEM-1", "itemData" : { "author" : [ { "family" : "Scoones", "given" : "Ian" } ], "id" : "ITEM-1", "issued" : { "date-parts" : [ [ "1998" ] ] }, "page" : "22", "publisher-place" : "Brighton", "title" : "Sustainable Rural Livelihoods a Framework for Analysis. IDS Working Paper 72", "type" : "report" }, "uris" : [ "http://www.mendeley.com/documents/?uuid=2d7d9944-9927-4b17-b369-7c7dbfa71e81" ] } ], "mendeley" : { "manualFormatting" : "(after Scoones, 1998)", "previouslyFormattedCitation" : "(Scoones, 1998)" }, "properties" : { "noteIndex" : 0 }, "schema" : "https://github.com/citation-style-language/schema/raw/master/csl-citation.json" } </w:instrText>
      </w:r>
      <w:r w:rsidRPr="0061611B">
        <w:rPr>
          <w:rFonts w:cs="Calibri"/>
          <w:sz w:val="20"/>
        </w:rPr>
        <w:fldChar w:fldCharType="separate"/>
      </w:r>
      <w:r w:rsidRPr="0061611B">
        <w:rPr>
          <w:rFonts w:cs="Calibri"/>
          <w:noProof/>
          <w:sz w:val="20"/>
        </w:rPr>
        <w:t>(after Scoones, 1998)</w:t>
      </w:r>
      <w:r w:rsidRPr="0061611B">
        <w:rPr>
          <w:rFonts w:cs="Calibri"/>
          <w:sz w:val="20"/>
        </w:rPr>
        <w:fldChar w:fldCharType="end"/>
      </w:r>
      <w:r w:rsidRPr="0061611B">
        <w:rPr>
          <w:rFonts w:cs="Calibri"/>
          <w:sz w:val="20"/>
        </w:rPr>
        <w:t xml:space="preserve">. </w:t>
      </w:r>
    </w:p>
    <w:tbl>
      <w:tblPr>
        <w:tblW w:w="0" w:type="auto"/>
        <w:jc w:val="center"/>
        <w:tblInd w:w="128" w:type="dxa"/>
        <w:tblLayout w:type="fixed"/>
        <w:tblCellMar>
          <w:left w:w="57" w:type="dxa"/>
          <w:right w:w="57" w:type="dxa"/>
        </w:tblCellMar>
        <w:tblLook w:val="04A0" w:firstRow="1" w:lastRow="0" w:firstColumn="1" w:lastColumn="0" w:noHBand="0" w:noVBand="1"/>
      </w:tblPr>
      <w:tblGrid>
        <w:gridCol w:w="2474"/>
        <w:gridCol w:w="1745"/>
        <w:gridCol w:w="1843"/>
        <w:gridCol w:w="2126"/>
      </w:tblGrid>
      <w:tr w:rsidR="005E0F89" w:rsidRPr="0061611B" w:rsidTr="00031311">
        <w:trPr>
          <w:jc w:val="center"/>
        </w:trPr>
        <w:tc>
          <w:tcPr>
            <w:tcW w:w="8188" w:type="dxa"/>
            <w:gridSpan w:val="4"/>
            <w:tcBorders>
              <w:top w:val="single" w:sz="4" w:space="0" w:color="A6A6A6"/>
              <w:left w:val="nil"/>
              <w:bottom w:val="single" w:sz="8" w:space="0" w:color="4F81BD"/>
              <w:right w:val="nil"/>
            </w:tcBorders>
            <w:shd w:val="clear" w:color="auto" w:fill="D9D9D9"/>
            <w:vAlign w:val="bottom"/>
          </w:tcPr>
          <w:p w:rsidR="005E0F89" w:rsidRPr="0061611B" w:rsidRDefault="005E0F89" w:rsidP="00031311">
            <w:pPr>
              <w:autoSpaceDE w:val="0"/>
              <w:autoSpaceDN w:val="0"/>
              <w:adjustRightInd w:val="0"/>
              <w:spacing w:line="276" w:lineRule="auto"/>
              <w:jc w:val="center"/>
              <w:rPr>
                <w:rFonts w:cs="Calibri"/>
                <w:b/>
                <w:bCs/>
                <w:color w:val="595959"/>
                <w:sz w:val="20"/>
              </w:rPr>
            </w:pPr>
            <w:r w:rsidRPr="0061611B">
              <w:rPr>
                <w:rFonts w:cs="Calibri"/>
                <w:b/>
                <w:bCs/>
                <w:color w:val="595959"/>
                <w:sz w:val="20"/>
              </w:rPr>
              <w:t>Capitals</w:t>
            </w:r>
          </w:p>
        </w:tc>
      </w:tr>
      <w:tr w:rsidR="005E0F89" w:rsidRPr="0061611B" w:rsidTr="00031311">
        <w:trPr>
          <w:jc w:val="center"/>
        </w:trPr>
        <w:tc>
          <w:tcPr>
            <w:tcW w:w="2474" w:type="dxa"/>
            <w:tcBorders>
              <w:left w:val="nil"/>
              <w:right w:val="nil"/>
            </w:tcBorders>
            <w:shd w:val="clear" w:color="auto" w:fill="D9D9D9"/>
          </w:tcPr>
          <w:p w:rsidR="005E0F89" w:rsidRPr="0061611B" w:rsidRDefault="005E0F89" w:rsidP="00031311">
            <w:pPr>
              <w:autoSpaceDE w:val="0"/>
              <w:autoSpaceDN w:val="0"/>
              <w:adjustRightInd w:val="0"/>
              <w:spacing w:line="276" w:lineRule="auto"/>
              <w:jc w:val="center"/>
              <w:rPr>
                <w:rFonts w:cs="Calibri"/>
                <w:b/>
                <w:bCs/>
                <w:color w:val="595959"/>
                <w:sz w:val="20"/>
                <w:vertAlign w:val="superscript"/>
              </w:rPr>
            </w:pPr>
            <w:r w:rsidRPr="0061611B">
              <w:rPr>
                <w:rFonts w:cs="Calibri"/>
                <w:b/>
                <w:bCs/>
                <w:color w:val="595959"/>
                <w:sz w:val="20"/>
              </w:rPr>
              <w:t>Natural</w:t>
            </w:r>
            <w:r w:rsidRPr="0061611B">
              <w:rPr>
                <w:rFonts w:cs="Calibri"/>
                <w:b/>
                <w:bCs/>
                <w:color w:val="595959"/>
                <w:sz w:val="20"/>
                <w:vertAlign w:val="superscript"/>
              </w:rPr>
              <w:t>1</w:t>
            </w:r>
          </w:p>
        </w:tc>
        <w:tc>
          <w:tcPr>
            <w:tcW w:w="1745" w:type="dxa"/>
            <w:tcBorders>
              <w:left w:val="nil"/>
              <w:right w:val="nil"/>
            </w:tcBorders>
            <w:shd w:val="clear" w:color="auto" w:fill="D9D9D9"/>
          </w:tcPr>
          <w:p w:rsidR="005E0F89" w:rsidRPr="0061611B" w:rsidRDefault="005E0F89" w:rsidP="00031311">
            <w:pPr>
              <w:autoSpaceDE w:val="0"/>
              <w:autoSpaceDN w:val="0"/>
              <w:adjustRightInd w:val="0"/>
              <w:spacing w:line="276" w:lineRule="auto"/>
              <w:jc w:val="center"/>
              <w:rPr>
                <w:rFonts w:cs="Calibri"/>
                <w:b/>
                <w:color w:val="595959"/>
                <w:sz w:val="20"/>
              </w:rPr>
            </w:pPr>
            <w:r w:rsidRPr="0061611B">
              <w:rPr>
                <w:rFonts w:cs="Calibri"/>
                <w:b/>
                <w:color w:val="595959"/>
                <w:sz w:val="20"/>
              </w:rPr>
              <w:t>Economic</w:t>
            </w:r>
          </w:p>
        </w:tc>
        <w:tc>
          <w:tcPr>
            <w:tcW w:w="1843" w:type="dxa"/>
            <w:tcBorders>
              <w:left w:val="nil"/>
              <w:right w:val="nil"/>
            </w:tcBorders>
            <w:shd w:val="clear" w:color="auto" w:fill="D9D9D9"/>
          </w:tcPr>
          <w:p w:rsidR="005E0F89" w:rsidRPr="0061611B" w:rsidRDefault="005E0F89" w:rsidP="00031311">
            <w:pPr>
              <w:autoSpaceDE w:val="0"/>
              <w:autoSpaceDN w:val="0"/>
              <w:adjustRightInd w:val="0"/>
              <w:spacing w:line="276" w:lineRule="auto"/>
              <w:jc w:val="center"/>
              <w:rPr>
                <w:rFonts w:cs="Calibri"/>
                <w:b/>
                <w:color w:val="595959"/>
                <w:sz w:val="20"/>
              </w:rPr>
            </w:pPr>
            <w:r w:rsidRPr="0061611B">
              <w:rPr>
                <w:rFonts w:cs="Calibri"/>
                <w:b/>
                <w:color w:val="595959"/>
                <w:sz w:val="20"/>
              </w:rPr>
              <w:t>Human</w:t>
            </w:r>
          </w:p>
        </w:tc>
        <w:tc>
          <w:tcPr>
            <w:tcW w:w="2126" w:type="dxa"/>
            <w:tcBorders>
              <w:left w:val="nil"/>
              <w:right w:val="nil"/>
            </w:tcBorders>
            <w:shd w:val="clear" w:color="auto" w:fill="D9D9D9"/>
          </w:tcPr>
          <w:p w:rsidR="005E0F89" w:rsidRPr="0061611B" w:rsidRDefault="005E0F89" w:rsidP="00031311">
            <w:pPr>
              <w:autoSpaceDE w:val="0"/>
              <w:autoSpaceDN w:val="0"/>
              <w:adjustRightInd w:val="0"/>
              <w:spacing w:line="276" w:lineRule="auto"/>
              <w:jc w:val="center"/>
              <w:rPr>
                <w:rFonts w:cs="Calibri"/>
                <w:b/>
                <w:color w:val="595959"/>
                <w:sz w:val="20"/>
                <w:vertAlign w:val="superscript"/>
              </w:rPr>
            </w:pPr>
            <w:r w:rsidRPr="0061611B">
              <w:rPr>
                <w:rFonts w:cs="Calibri"/>
                <w:b/>
                <w:color w:val="595959"/>
                <w:sz w:val="20"/>
              </w:rPr>
              <w:t>Social</w:t>
            </w:r>
            <w:r w:rsidRPr="0061611B">
              <w:rPr>
                <w:rFonts w:cs="Calibri"/>
                <w:b/>
                <w:color w:val="595959"/>
                <w:sz w:val="20"/>
                <w:vertAlign w:val="superscript"/>
              </w:rPr>
              <w:t>2</w:t>
            </w:r>
          </w:p>
        </w:tc>
      </w:tr>
      <w:tr w:rsidR="005E0F89" w:rsidRPr="0061611B" w:rsidTr="00031311">
        <w:trPr>
          <w:jc w:val="center"/>
        </w:trPr>
        <w:tc>
          <w:tcPr>
            <w:tcW w:w="2474" w:type="dxa"/>
            <w:shd w:val="clear" w:color="auto" w:fill="auto"/>
          </w:tcPr>
          <w:p w:rsidR="005E0F89" w:rsidRPr="0061611B" w:rsidRDefault="005E0F89" w:rsidP="00031311">
            <w:pPr>
              <w:autoSpaceDE w:val="0"/>
              <w:autoSpaceDN w:val="0"/>
              <w:adjustRightInd w:val="0"/>
              <w:spacing w:line="276" w:lineRule="auto"/>
              <w:jc w:val="center"/>
              <w:rPr>
                <w:rFonts w:cs="Calibri"/>
                <w:b/>
                <w:bCs/>
                <w:color w:val="365F91"/>
                <w:sz w:val="20"/>
              </w:rPr>
            </w:pPr>
            <w:r w:rsidRPr="0061611B">
              <w:rPr>
                <w:rFonts w:cs="Calibri"/>
                <w:bCs/>
                <w:color w:val="365F91"/>
                <w:sz w:val="20"/>
              </w:rPr>
              <w:t>Soil fertility</w:t>
            </w:r>
          </w:p>
        </w:tc>
        <w:tc>
          <w:tcPr>
            <w:tcW w:w="1745" w:type="dxa"/>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Microfinance</w:t>
            </w:r>
          </w:p>
        </w:tc>
        <w:tc>
          <w:tcPr>
            <w:tcW w:w="1843" w:type="dxa"/>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Information</w:t>
            </w:r>
          </w:p>
        </w:tc>
        <w:tc>
          <w:tcPr>
            <w:tcW w:w="2126" w:type="dxa"/>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Cooperatives</w:t>
            </w:r>
          </w:p>
        </w:tc>
      </w:tr>
      <w:tr w:rsidR="005E0F89" w:rsidRPr="0061611B" w:rsidTr="00031311">
        <w:trPr>
          <w:jc w:val="center"/>
        </w:trPr>
        <w:tc>
          <w:tcPr>
            <w:tcW w:w="2474" w:type="dxa"/>
            <w:tcBorders>
              <w:left w:val="nil"/>
              <w:right w:val="nil"/>
            </w:tcBorders>
            <w:shd w:val="clear" w:color="auto" w:fill="auto"/>
          </w:tcPr>
          <w:p w:rsidR="005E0F89" w:rsidRPr="0061611B" w:rsidRDefault="005E0F89" w:rsidP="00031311">
            <w:pPr>
              <w:autoSpaceDE w:val="0"/>
              <w:autoSpaceDN w:val="0"/>
              <w:adjustRightInd w:val="0"/>
              <w:spacing w:line="276" w:lineRule="auto"/>
              <w:jc w:val="center"/>
              <w:rPr>
                <w:rFonts w:cs="Calibri"/>
                <w:b/>
                <w:bCs/>
                <w:color w:val="365F91"/>
                <w:sz w:val="20"/>
              </w:rPr>
            </w:pPr>
            <w:r w:rsidRPr="0061611B">
              <w:rPr>
                <w:rFonts w:cs="Calibri"/>
                <w:bCs/>
                <w:color w:val="365F91"/>
                <w:sz w:val="20"/>
              </w:rPr>
              <w:t>Water quality/quantity</w:t>
            </w:r>
          </w:p>
        </w:tc>
        <w:tc>
          <w:tcPr>
            <w:tcW w:w="1745" w:type="dxa"/>
            <w:tcBorders>
              <w:left w:val="nil"/>
              <w:right w:val="nil"/>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Banking</w:t>
            </w:r>
          </w:p>
        </w:tc>
        <w:tc>
          <w:tcPr>
            <w:tcW w:w="1843" w:type="dxa"/>
            <w:tcBorders>
              <w:left w:val="nil"/>
              <w:right w:val="nil"/>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Education</w:t>
            </w:r>
          </w:p>
        </w:tc>
        <w:tc>
          <w:tcPr>
            <w:tcW w:w="2126" w:type="dxa"/>
            <w:tcBorders>
              <w:left w:val="nil"/>
              <w:right w:val="nil"/>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Innovation platforms</w:t>
            </w:r>
          </w:p>
        </w:tc>
      </w:tr>
      <w:tr w:rsidR="005E0F89" w:rsidRPr="0061611B" w:rsidTr="00031311">
        <w:trPr>
          <w:jc w:val="center"/>
        </w:trPr>
        <w:tc>
          <w:tcPr>
            <w:tcW w:w="2474" w:type="dxa"/>
            <w:shd w:val="clear" w:color="auto" w:fill="auto"/>
          </w:tcPr>
          <w:p w:rsidR="005E0F89" w:rsidRPr="0061611B" w:rsidRDefault="005E0F89" w:rsidP="00031311">
            <w:pPr>
              <w:autoSpaceDE w:val="0"/>
              <w:autoSpaceDN w:val="0"/>
              <w:adjustRightInd w:val="0"/>
              <w:spacing w:line="276" w:lineRule="auto"/>
              <w:jc w:val="center"/>
              <w:rPr>
                <w:rFonts w:cs="Calibri"/>
                <w:b/>
                <w:bCs/>
                <w:color w:val="365F91"/>
                <w:sz w:val="20"/>
              </w:rPr>
            </w:pPr>
            <w:r w:rsidRPr="0061611B">
              <w:rPr>
                <w:rFonts w:cs="Calibri"/>
                <w:bCs/>
                <w:color w:val="365F91"/>
                <w:sz w:val="20"/>
              </w:rPr>
              <w:t>Crop/livestock/tree spp.</w:t>
            </w:r>
          </w:p>
        </w:tc>
        <w:tc>
          <w:tcPr>
            <w:tcW w:w="1745" w:type="dxa"/>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Insurance</w:t>
            </w:r>
          </w:p>
        </w:tc>
        <w:tc>
          <w:tcPr>
            <w:tcW w:w="1843" w:type="dxa"/>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Nutrition &amp; health</w:t>
            </w:r>
          </w:p>
        </w:tc>
        <w:tc>
          <w:tcPr>
            <w:tcW w:w="2126" w:type="dxa"/>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Value chains</w:t>
            </w:r>
          </w:p>
        </w:tc>
      </w:tr>
      <w:tr w:rsidR="005E0F89" w:rsidRPr="0061611B" w:rsidTr="00031311">
        <w:trPr>
          <w:jc w:val="center"/>
        </w:trPr>
        <w:tc>
          <w:tcPr>
            <w:tcW w:w="2474" w:type="dxa"/>
            <w:tcBorders>
              <w:left w:val="nil"/>
              <w:right w:val="nil"/>
            </w:tcBorders>
            <w:shd w:val="clear" w:color="auto" w:fill="auto"/>
          </w:tcPr>
          <w:p w:rsidR="005E0F89" w:rsidRPr="0061611B" w:rsidRDefault="005E0F89" w:rsidP="00031311">
            <w:pPr>
              <w:autoSpaceDE w:val="0"/>
              <w:autoSpaceDN w:val="0"/>
              <w:adjustRightInd w:val="0"/>
              <w:spacing w:line="276" w:lineRule="auto"/>
              <w:jc w:val="center"/>
              <w:rPr>
                <w:rFonts w:cs="Calibri"/>
                <w:b/>
                <w:bCs/>
                <w:color w:val="365F91"/>
                <w:sz w:val="20"/>
              </w:rPr>
            </w:pPr>
            <w:r w:rsidRPr="0061611B">
              <w:rPr>
                <w:rFonts w:cs="Calibri"/>
                <w:bCs/>
                <w:color w:val="365F91"/>
                <w:sz w:val="20"/>
              </w:rPr>
              <w:t xml:space="preserve">Agro-biodiversity </w:t>
            </w:r>
          </w:p>
        </w:tc>
        <w:tc>
          <w:tcPr>
            <w:tcW w:w="1745" w:type="dxa"/>
            <w:tcBorders>
              <w:left w:val="nil"/>
              <w:right w:val="nil"/>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Income</w:t>
            </w:r>
          </w:p>
        </w:tc>
        <w:tc>
          <w:tcPr>
            <w:tcW w:w="1843" w:type="dxa"/>
            <w:tcBorders>
              <w:left w:val="nil"/>
              <w:right w:val="nil"/>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Gender</w:t>
            </w:r>
          </w:p>
        </w:tc>
        <w:tc>
          <w:tcPr>
            <w:tcW w:w="2126" w:type="dxa"/>
            <w:tcBorders>
              <w:left w:val="nil"/>
              <w:right w:val="nil"/>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p>
        </w:tc>
      </w:tr>
      <w:tr w:rsidR="005E0F89" w:rsidRPr="0061611B" w:rsidTr="00031311">
        <w:trPr>
          <w:jc w:val="center"/>
        </w:trPr>
        <w:tc>
          <w:tcPr>
            <w:tcW w:w="2474" w:type="dxa"/>
            <w:tcBorders>
              <w:bottom w:val="single" w:sz="4" w:space="0" w:color="A6A6A6"/>
            </w:tcBorders>
            <w:shd w:val="clear" w:color="auto" w:fill="auto"/>
          </w:tcPr>
          <w:p w:rsidR="005E0F89" w:rsidRPr="0061611B" w:rsidRDefault="005E0F89" w:rsidP="00031311">
            <w:pPr>
              <w:autoSpaceDE w:val="0"/>
              <w:autoSpaceDN w:val="0"/>
              <w:adjustRightInd w:val="0"/>
              <w:spacing w:line="276" w:lineRule="auto"/>
              <w:jc w:val="center"/>
              <w:rPr>
                <w:rFonts w:cs="Calibri"/>
                <w:b/>
                <w:bCs/>
                <w:color w:val="365F91"/>
                <w:sz w:val="20"/>
              </w:rPr>
            </w:pPr>
            <w:r w:rsidRPr="0061611B">
              <w:rPr>
                <w:rFonts w:cs="Calibri"/>
                <w:bCs/>
                <w:color w:val="365F91"/>
                <w:sz w:val="20"/>
              </w:rPr>
              <w:t>Feed resources</w:t>
            </w:r>
          </w:p>
        </w:tc>
        <w:tc>
          <w:tcPr>
            <w:tcW w:w="1745" w:type="dxa"/>
            <w:tcBorders>
              <w:bottom w:val="single" w:sz="4" w:space="0" w:color="A6A6A6"/>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Machinery</w:t>
            </w:r>
          </w:p>
        </w:tc>
        <w:tc>
          <w:tcPr>
            <w:tcW w:w="1843" w:type="dxa"/>
            <w:tcBorders>
              <w:bottom w:val="single" w:sz="4" w:space="0" w:color="A6A6A6"/>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r w:rsidRPr="0061611B">
              <w:rPr>
                <w:rFonts w:cs="Calibri"/>
                <w:color w:val="365F91"/>
                <w:sz w:val="20"/>
              </w:rPr>
              <w:t>Labour</w:t>
            </w:r>
          </w:p>
        </w:tc>
        <w:tc>
          <w:tcPr>
            <w:tcW w:w="2126" w:type="dxa"/>
            <w:tcBorders>
              <w:bottom w:val="single" w:sz="4" w:space="0" w:color="A6A6A6"/>
            </w:tcBorders>
            <w:shd w:val="clear" w:color="auto" w:fill="auto"/>
          </w:tcPr>
          <w:p w:rsidR="005E0F89" w:rsidRPr="0061611B" w:rsidRDefault="005E0F89" w:rsidP="00031311">
            <w:pPr>
              <w:autoSpaceDE w:val="0"/>
              <w:autoSpaceDN w:val="0"/>
              <w:adjustRightInd w:val="0"/>
              <w:spacing w:line="276" w:lineRule="auto"/>
              <w:jc w:val="center"/>
              <w:rPr>
                <w:rFonts w:cs="Calibri"/>
                <w:color w:val="365F91"/>
                <w:sz w:val="20"/>
              </w:rPr>
            </w:pPr>
          </w:p>
        </w:tc>
      </w:tr>
    </w:tbl>
    <w:p w:rsidR="005E0F89" w:rsidRPr="0061611B" w:rsidRDefault="005E0F89" w:rsidP="005E0F89">
      <w:pPr>
        <w:autoSpaceDE w:val="0"/>
        <w:autoSpaceDN w:val="0"/>
        <w:adjustRightInd w:val="0"/>
        <w:spacing w:line="276" w:lineRule="auto"/>
        <w:jc w:val="center"/>
        <w:rPr>
          <w:rFonts w:cs="Calibri"/>
          <w:sz w:val="20"/>
        </w:rPr>
      </w:pPr>
      <w:r w:rsidRPr="0061611B">
        <w:rPr>
          <w:rFonts w:cs="Calibri"/>
          <w:sz w:val="20"/>
        </w:rPr>
        <w:t xml:space="preserve">Notes: </w:t>
      </w:r>
      <w:r w:rsidRPr="0061611B">
        <w:rPr>
          <w:rFonts w:cs="Calibri"/>
          <w:sz w:val="20"/>
          <w:vertAlign w:val="superscript"/>
        </w:rPr>
        <w:t>1</w:t>
      </w:r>
      <w:r w:rsidRPr="0061611B">
        <w:rPr>
          <w:rFonts w:cs="Calibri"/>
          <w:sz w:val="20"/>
        </w:rPr>
        <w:t xml:space="preserve"> closely related to ecosystem services; </w:t>
      </w:r>
      <w:r w:rsidRPr="0061611B">
        <w:rPr>
          <w:rFonts w:cs="Calibri"/>
          <w:sz w:val="20"/>
          <w:vertAlign w:val="superscript"/>
        </w:rPr>
        <w:t xml:space="preserve">2 </w:t>
      </w:r>
      <w:r w:rsidRPr="0061611B">
        <w:rPr>
          <w:rFonts w:cs="Calibri"/>
          <w:sz w:val="20"/>
        </w:rPr>
        <w:t>directly linked to institutions.</w:t>
      </w:r>
    </w:p>
    <w:p w:rsidR="005E0F89" w:rsidRDefault="005E0F89" w:rsidP="005E0F89">
      <w:pPr>
        <w:autoSpaceDE w:val="0"/>
        <w:autoSpaceDN w:val="0"/>
        <w:adjustRightInd w:val="0"/>
        <w:spacing w:line="276" w:lineRule="auto"/>
        <w:jc w:val="center"/>
        <w:rPr>
          <w:sz w:val="22"/>
        </w:rPr>
      </w:pPr>
    </w:p>
    <w:p w:rsidR="00853033" w:rsidRPr="0061611B" w:rsidRDefault="00853033" w:rsidP="00853033">
      <w:pPr>
        <w:autoSpaceDE w:val="0"/>
        <w:autoSpaceDN w:val="0"/>
        <w:adjustRightInd w:val="0"/>
        <w:spacing w:line="276" w:lineRule="auto"/>
        <w:jc w:val="both"/>
        <w:rPr>
          <w:sz w:val="22"/>
        </w:rPr>
      </w:pPr>
    </w:p>
    <w:p w:rsidR="00853033" w:rsidRPr="0061611B" w:rsidRDefault="00853033" w:rsidP="00853033">
      <w:pPr>
        <w:autoSpaceDE w:val="0"/>
        <w:autoSpaceDN w:val="0"/>
        <w:adjustRightInd w:val="0"/>
        <w:spacing w:line="276" w:lineRule="auto"/>
        <w:jc w:val="both"/>
        <w:rPr>
          <w:sz w:val="22"/>
          <w:szCs w:val="22"/>
        </w:rPr>
      </w:pPr>
      <w:r w:rsidRPr="0061611B">
        <w:rPr>
          <w:sz w:val="22"/>
        </w:rPr>
        <w:t xml:space="preserve">For </w:t>
      </w:r>
      <w:r w:rsidRPr="0061611B">
        <w:rPr>
          <w:b/>
          <w:sz w:val="22"/>
        </w:rPr>
        <w:t>problem definition</w:t>
      </w:r>
      <w:r w:rsidRPr="0061611B">
        <w:rPr>
          <w:sz w:val="22"/>
        </w:rPr>
        <w:t xml:space="preserve"> and improvement in the </w:t>
      </w:r>
      <w:r w:rsidRPr="0061611B">
        <w:rPr>
          <w:b/>
          <w:sz w:val="22"/>
        </w:rPr>
        <w:t>selection of promising interventions</w:t>
      </w:r>
      <w:r w:rsidRPr="0061611B">
        <w:rPr>
          <w:sz w:val="22"/>
        </w:rPr>
        <w:t xml:space="preserve"> by farmers, participatory approaches together with quick assessment tools such as </w:t>
      </w:r>
      <w:r w:rsidRPr="0061611B">
        <w:rPr>
          <w:rFonts w:cs="Calibri"/>
          <w:sz w:val="22"/>
        </w:rPr>
        <w:t xml:space="preserve">literature review, surveys and other tools (e.g. FEAST) can be used to describe the context and define the major problems in the farming community including potential equity issues (e.g. power and gender). This includes the </w:t>
      </w:r>
      <w:r w:rsidRPr="0061611B">
        <w:rPr>
          <w:rFonts w:cs="Calibri"/>
          <w:sz w:val="22"/>
          <w:szCs w:val="22"/>
        </w:rPr>
        <w:t xml:space="preserve">use of functional typologies that allow participants to simplify the diversity of </w:t>
      </w:r>
      <w:commentRangeStart w:id="51"/>
      <w:r w:rsidRPr="0061611B">
        <w:rPr>
          <w:rFonts w:cs="Calibri"/>
          <w:sz w:val="22"/>
          <w:szCs w:val="22"/>
        </w:rPr>
        <w:t>farmers</w:t>
      </w:r>
      <w:commentRangeEnd w:id="51"/>
      <w:r w:rsidR="003D59B5">
        <w:rPr>
          <w:rStyle w:val="CommentReference"/>
        </w:rPr>
        <w:commentReference w:id="51"/>
      </w:r>
      <w:r w:rsidRPr="0061611B">
        <w:rPr>
          <w:rFonts w:cs="Calibri"/>
          <w:sz w:val="22"/>
          <w:szCs w:val="22"/>
        </w:rPr>
        <w:t xml:space="preserve">, as well as to facilitate the targeting of promising interventions for different farming systems. </w:t>
      </w:r>
      <w:r w:rsidRPr="0061611B">
        <w:rPr>
          <w:sz w:val="22"/>
          <w:szCs w:val="22"/>
        </w:rPr>
        <w:t xml:space="preserve"> </w:t>
      </w:r>
    </w:p>
    <w:p w:rsidR="00853033" w:rsidRPr="0061611B" w:rsidRDefault="00853033" w:rsidP="00853033">
      <w:pPr>
        <w:autoSpaceDE w:val="0"/>
        <w:autoSpaceDN w:val="0"/>
        <w:adjustRightInd w:val="0"/>
        <w:spacing w:line="276" w:lineRule="auto"/>
        <w:jc w:val="both"/>
        <w:rPr>
          <w:sz w:val="22"/>
          <w:szCs w:val="22"/>
        </w:rPr>
      </w:pPr>
    </w:p>
    <w:p w:rsidR="00853033" w:rsidRPr="0061611B" w:rsidRDefault="00853033" w:rsidP="00853033">
      <w:pPr>
        <w:autoSpaceDE w:val="0"/>
        <w:autoSpaceDN w:val="0"/>
        <w:adjustRightInd w:val="0"/>
        <w:spacing w:line="276" w:lineRule="auto"/>
        <w:jc w:val="both"/>
        <w:rPr>
          <w:sz w:val="22"/>
          <w:szCs w:val="22"/>
        </w:rPr>
      </w:pPr>
      <w:r w:rsidRPr="0061611B">
        <w:rPr>
          <w:sz w:val="22"/>
          <w:szCs w:val="22"/>
        </w:rPr>
        <w:t xml:space="preserve">For the </w:t>
      </w:r>
      <w:r w:rsidRPr="0061611B">
        <w:rPr>
          <w:b/>
          <w:sz w:val="22"/>
          <w:szCs w:val="22"/>
        </w:rPr>
        <w:t>on-farm and community trials,</w:t>
      </w:r>
      <w:r w:rsidRPr="0061611B">
        <w:rPr>
          <w:sz w:val="22"/>
          <w:szCs w:val="22"/>
        </w:rPr>
        <w:t xml:space="preserve"> experimentation could be pursued through implementing randomized-design intervention and extension programs, to test the effectiveness </w:t>
      </w:r>
      <w:r w:rsidRPr="0061611B">
        <w:rPr>
          <w:sz w:val="22"/>
          <w:szCs w:val="22"/>
        </w:rPr>
        <w:lastRenderedPageBreak/>
        <w:t>of different approaches, and quantify farmer demand. For example, randomized selection of participants in a voucher program could be used to test extension methods (provide information versus providing decision tools), or to document farmer perceptions of – and demand for – sustainable intensification interventions.</w:t>
      </w:r>
      <w:r>
        <w:rPr>
          <w:sz w:val="22"/>
          <w:szCs w:val="22"/>
        </w:rPr>
        <w:t xml:space="preserve"> Detailed description described below.</w:t>
      </w:r>
    </w:p>
    <w:p w:rsidR="00853033" w:rsidRPr="0061611B" w:rsidRDefault="00853033" w:rsidP="00853033">
      <w:pPr>
        <w:autoSpaceDE w:val="0"/>
        <w:autoSpaceDN w:val="0"/>
        <w:adjustRightInd w:val="0"/>
        <w:spacing w:line="276" w:lineRule="auto"/>
        <w:jc w:val="both"/>
        <w:rPr>
          <w:sz w:val="22"/>
          <w:szCs w:val="22"/>
        </w:rPr>
      </w:pPr>
    </w:p>
    <w:p w:rsidR="00853033" w:rsidRPr="0061611B" w:rsidRDefault="00853033" w:rsidP="00853033">
      <w:pPr>
        <w:autoSpaceDE w:val="0"/>
        <w:autoSpaceDN w:val="0"/>
        <w:adjustRightInd w:val="0"/>
        <w:spacing w:line="276" w:lineRule="auto"/>
        <w:jc w:val="both"/>
        <w:rPr>
          <w:rFonts w:cs="Calibri"/>
          <w:sz w:val="22"/>
        </w:rPr>
      </w:pPr>
      <w:r w:rsidRPr="0061611B">
        <w:rPr>
          <w:sz w:val="22"/>
          <w:szCs w:val="22"/>
        </w:rPr>
        <w:t xml:space="preserve">To </w:t>
      </w:r>
      <w:r w:rsidRPr="0061611B">
        <w:rPr>
          <w:b/>
          <w:sz w:val="22"/>
          <w:szCs w:val="22"/>
        </w:rPr>
        <w:t>evaluate interventions</w:t>
      </w:r>
      <w:r w:rsidRPr="0061611B">
        <w:rPr>
          <w:sz w:val="22"/>
          <w:szCs w:val="22"/>
        </w:rPr>
        <w:t xml:space="preserve"> at farm and community level, we need to assess their influence on intensification and crop-livestock integration</w:t>
      </w:r>
      <w:r w:rsidRPr="0061611B">
        <w:rPr>
          <w:sz w:val="22"/>
        </w:rPr>
        <w:t xml:space="preserve">. Additionally, we need to look at how these interventions will influence </w:t>
      </w:r>
      <w:r w:rsidRPr="0061611B">
        <w:rPr>
          <w:rFonts w:cs="Calibri"/>
          <w:sz w:val="22"/>
        </w:rPr>
        <w:t xml:space="preserve">livelihoods and ecosystem services. To achieve this different indicators at different scales are needed; some selected by the participants, others linked to the </w:t>
      </w:r>
      <w:commentRangeStart w:id="52"/>
      <w:r w:rsidRPr="0061611B">
        <w:rPr>
          <w:rFonts w:cs="Calibri"/>
          <w:sz w:val="22"/>
        </w:rPr>
        <w:t>M&amp;E of Africa RISING</w:t>
      </w:r>
      <w:commentRangeEnd w:id="52"/>
      <w:r w:rsidR="003D59B5">
        <w:rPr>
          <w:rStyle w:val="CommentReference"/>
        </w:rPr>
        <w:commentReference w:id="52"/>
      </w:r>
      <w:r w:rsidRPr="0061611B">
        <w:rPr>
          <w:rFonts w:cs="Calibri"/>
          <w:sz w:val="22"/>
        </w:rPr>
        <w:t xml:space="preserve">. </w:t>
      </w:r>
    </w:p>
    <w:p w:rsidR="00853033" w:rsidRPr="0061611B" w:rsidRDefault="00853033" w:rsidP="00853033">
      <w:pPr>
        <w:autoSpaceDE w:val="0"/>
        <w:autoSpaceDN w:val="0"/>
        <w:adjustRightInd w:val="0"/>
        <w:spacing w:line="276" w:lineRule="auto"/>
        <w:jc w:val="both"/>
        <w:rPr>
          <w:sz w:val="22"/>
          <w:szCs w:val="22"/>
        </w:rPr>
      </w:pPr>
    </w:p>
    <w:p w:rsidR="00853033" w:rsidRPr="005F6264" w:rsidRDefault="00853033" w:rsidP="005F6264">
      <w:pPr>
        <w:autoSpaceDE w:val="0"/>
        <w:autoSpaceDN w:val="0"/>
        <w:adjustRightInd w:val="0"/>
        <w:spacing w:line="480" w:lineRule="auto"/>
        <w:jc w:val="both"/>
        <w:rPr>
          <w:rFonts w:ascii="Times New Roman" w:hAnsi="Times New Roman"/>
          <w:b/>
          <w:sz w:val="24"/>
          <w:szCs w:val="24"/>
        </w:rPr>
      </w:pPr>
      <w:r w:rsidRPr="005F6264">
        <w:rPr>
          <w:rFonts w:ascii="Times New Roman" w:hAnsi="Times New Roman"/>
          <w:b/>
          <w:sz w:val="24"/>
          <w:szCs w:val="24"/>
        </w:rPr>
        <w:t>Research on scaling out approaches</w:t>
      </w:r>
    </w:p>
    <w:p w:rsidR="00853033" w:rsidRPr="005F6264" w:rsidRDefault="00853033" w:rsidP="005F6264">
      <w:pPr>
        <w:autoSpaceDE w:val="0"/>
        <w:autoSpaceDN w:val="0"/>
        <w:adjustRightInd w:val="0"/>
        <w:spacing w:line="480" w:lineRule="auto"/>
        <w:jc w:val="both"/>
        <w:rPr>
          <w:rFonts w:ascii="Times New Roman" w:hAnsi="Times New Roman"/>
          <w:b/>
          <w:sz w:val="24"/>
          <w:szCs w:val="24"/>
        </w:rPr>
      </w:pPr>
      <w:r w:rsidRPr="005F6264">
        <w:rPr>
          <w:rFonts w:ascii="Times New Roman" w:hAnsi="Times New Roman"/>
          <w:sz w:val="24"/>
          <w:szCs w:val="24"/>
        </w:rPr>
        <w:t xml:space="preserve">Experimentation to understand farmer demand and adoption of SI pathways, at a broader scale, will be pursued through implementing randomized-design intervention and extension programs. We will conduct research on scaling out as we scale out the interventions we are testing in the Africa RISING project. Thus, we will test the effectiveness of different approaches to promoting innovation, adoption of technologies, and quantifying farmer demand. </w:t>
      </w:r>
    </w:p>
    <w:p w:rsidR="00853033" w:rsidRPr="005F6264" w:rsidRDefault="00853033" w:rsidP="005F6264">
      <w:pPr>
        <w:autoSpaceDE w:val="0"/>
        <w:autoSpaceDN w:val="0"/>
        <w:adjustRightInd w:val="0"/>
        <w:spacing w:line="480" w:lineRule="auto"/>
        <w:ind w:firstLine="720"/>
        <w:jc w:val="both"/>
        <w:rPr>
          <w:rFonts w:ascii="Times New Roman" w:hAnsi="Times New Roman"/>
          <w:sz w:val="24"/>
          <w:szCs w:val="24"/>
        </w:rPr>
      </w:pPr>
      <w:r w:rsidRPr="005F6264">
        <w:rPr>
          <w:rFonts w:ascii="Times New Roman" w:hAnsi="Times New Roman"/>
          <w:sz w:val="24"/>
          <w:szCs w:val="24"/>
        </w:rPr>
        <w:t xml:space="preserve">One approach proposed by Dr Rusike is a voucher program that evaluates the effectiveness of different types of information provided to randomized selections of participants in the voucher program. Thousands of farmers will have access to interventions such as </w:t>
      </w:r>
      <w:commentRangeStart w:id="53"/>
      <w:r w:rsidRPr="005F6264">
        <w:rPr>
          <w:rFonts w:ascii="Times New Roman" w:hAnsi="Times New Roman"/>
          <w:sz w:val="24"/>
          <w:szCs w:val="24"/>
        </w:rPr>
        <w:t>inputs</w:t>
      </w:r>
      <w:commentRangeEnd w:id="53"/>
      <w:r w:rsidR="003D59B5">
        <w:rPr>
          <w:rStyle w:val="CommentReference"/>
        </w:rPr>
        <w:commentReference w:id="53"/>
      </w:r>
      <w:r w:rsidRPr="005F6264">
        <w:rPr>
          <w:rFonts w:ascii="Times New Roman" w:hAnsi="Times New Roman"/>
          <w:sz w:val="24"/>
          <w:szCs w:val="24"/>
        </w:rPr>
        <w:t xml:space="preserve">, combined with limited or extensive information in the form of educational messages. Other sets of randomly selected farmers will receive vouchers that combined inputs with access to decision tools such as test kits to promote farmer experimentation. Follow up surveys will document farmer perceptions of – and demand for – the interventions, and evaluate the impact of the extension method on the demand. Similar tests of effectiveness of extension methods linked to vouchers or educational campaigns can be conducted in combination with different interventions across the Africa RISING countries. </w:t>
      </w:r>
    </w:p>
    <w:p w:rsidR="00853033" w:rsidRPr="005F6264" w:rsidRDefault="00853033" w:rsidP="005F6264">
      <w:pPr>
        <w:autoSpaceDE w:val="0"/>
        <w:autoSpaceDN w:val="0"/>
        <w:adjustRightInd w:val="0"/>
        <w:spacing w:line="480" w:lineRule="auto"/>
        <w:ind w:firstLine="720"/>
        <w:jc w:val="both"/>
        <w:rPr>
          <w:rFonts w:ascii="Times New Roman" w:hAnsi="Times New Roman"/>
          <w:sz w:val="24"/>
          <w:szCs w:val="24"/>
        </w:rPr>
      </w:pPr>
      <w:r w:rsidRPr="005F6264">
        <w:rPr>
          <w:rFonts w:ascii="Times New Roman" w:hAnsi="Times New Roman"/>
          <w:sz w:val="24"/>
          <w:szCs w:val="24"/>
        </w:rPr>
        <w:t xml:space="preserve">Another approach proposed by Dr Snapp is an intensive study in Malawi, comparing two hypothesized drivers of sustainable intensification, </w:t>
      </w:r>
      <w:commentRangeStart w:id="54"/>
      <w:r w:rsidRPr="005F6264">
        <w:rPr>
          <w:rFonts w:ascii="Times New Roman" w:hAnsi="Times New Roman"/>
          <w:sz w:val="24"/>
          <w:szCs w:val="24"/>
        </w:rPr>
        <w:t xml:space="preserve">market opportunities </w:t>
      </w:r>
      <w:commentRangeEnd w:id="54"/>
      <w:r w:rsidR="003D59B5">
        <w:rPr>
          <w:rStyle w:val="CommentReference"/>
        </w:rPr>
        <w:commentReference w:id="54"/>
      </w:r>
      <w:r w:rsidRPr="005F6264">
        <w:rPr>
          <w:rFonts w:ascii="Times New Roman" w:hAnsi="Times New Roman"/>
          <w:sz w:val="24"/>
          <w:szCs w:val="24"/>
        </w:rPr>
        <w:t xml:space="preserve">and nutrition opportunities (Bezner Kerr et al., 2007). Participatory extension and research will be focused on sustainable agricultural interventions linked to either expanding market access, or improved </w:t>
      </w:r>
      <w:r w:rsidRPr="005F6264">
        <w:rPr>
          <w:rFonts w:ascii="Times New Roman" w:hAnsi="Times New Roman"/>
          <w:sz w:val="24"/>
          <w:szCs w:val="24"/>
        </w:rPr>
        <w:lastRenderedPageBreak/>
        <w:t xml:space="preserve">knowledge of nutrition. This is based on research in Malawi that has shown widespread adoption among smallholders in communities where nutrition education was integrated fully with education on agrobiodiversity and legume production technologies. Likewise, market development linked to extension of sustainable production technologies has been shown to be successful. In this study we propose to randomly select communities to be exposed to either a participatory, community nutrition approach, or a </w:t>
      </w:r>
      <w:commentRangeStart w:id="55"/>
      <w:r w:rsidRPr="005F6264">
        <w:rPr>
          <w:rFonts w:ascii="Times New Roman" w:hAnsi="Times New Roman"/>
          <w:sz w:val="24"/>
          <w:szCs w:val="24"/>
        </w:rPr>
        <w:t>participatory, market-value chain approach</w:t>
      </w:r>
      <w:commentRangeEnd w:id="55"/>
      <w:r w:rsidR="003D59B5">
        <w:rPr>
          <w:rStyle w:val="CommentReference"/>
        </w:rPr>
        <w:commentReference w:id="55"/>
      </w:r>
      <w:r w:rsidRPr="005F6264">
        <w:rPr>
          <w:rFonts w:ascii="Times New Roman" w:hAnsi="Times New Roman"/>
          <w:sz w:val="24"/>
          <w:szCs w:val="24"/>
        </w:rPr>
        <w:t>, or even their combinations. Control areas where communities are not exposed to either intervention approach will also be monitored. Research can thus be designed to test approaches, and quantify drivers of sustainable intensification; at the same time as natural resource improving interventions are tested for biological performance, and farmer assessment.</w:t>
      </w:r>
    </w:p>
    <w:p w:rsidR="00853033" w:rsidRPr="005F6264" w:rsidRDefault="00853033" w:rsidP="005F6264">
      <w:pPr>
        <w:autoSpaceDE w:val="0"/>
        <w:autoSpaceDN w:val="0"/>
        <w:adjustRightInd w:val="0"/>
        <w:spacing w:line="480" w:lineRule="auto"/>
        <w:ind w:firstLine="720"/>
        <w:jc w:val="both"/>
        <w:rPr>
          <w:rFonts w:ascii="Times New Roman" w:hAnsi="Times New Roman"/>
          <w:sz w:val="24"/>
          <w:szCs w:val="24"/>
        </w:rPr>
      </w:pPr>
      <w:r w:rsidRPr="005F6264">
        <w:rPr>
          <w:rFonts w:ascii="Times New Roman" w:hAnsi="Times New Roman"/>
          <w:sz w:val="24"/>
          <w:szCs w:val="24"/>
        </w:rPr>
        <w:t>Development interventions that explicitly or implicitly employ a value chain approach will be explored. Emphasis will be placed on interventions that reflect upon gender issue</w:t>
      </w:r>
      <w:ins w:id="56" w:author="Maggie Gill" w:date="2012-07-14T11:02:00Z">
        <w:r w:rsidR="003D59B5">
          <w:rPr>
            <w:rFonts w:ascii="Times New Roman" w:hAnsi="Times New Roman"/>
            <w:sz w:val="24"/>
            <w:szCs w:val="24"/>
          </w:rPr>
          <w:t>s</w:t>
        </w:r>
      </w:ins>
      <w:del w:id="57" w:author="Maggie Gill" w:date="2012-07-14T11:02:00Z">
        <w:r w:rsidRPr="005F6264" w:rsidDel="003D59B5">
          <w:rPr>
            <w:rFonts w:ascii="Times New Roman" w:hAnsi="Times New Roman"/>
            <w:sz w:val="24"/>
            <w:szCs w:val="24"/>
          </w:rPr>
          <w:delText>d</w:delText>
        </w:r>
      </w:del>
      <w:r w:rsidRPr="005F6264">
        <w:rPr>
          <w:rFonts w:ascii="Times New Roman" w:hAnsi="Times New Roman"/>
          <w:sz w:val="24"/>
          <w:szCs w:val="24"/>
        </w:rPr>
        <w:t xml:space="preserve"> as these can assist women in producing value-added products that contribute to improving equity and health through: (i) increased income and (ii) improved knowledge on food selection and use. The approach acknowledges that men are sometimes left out of value chains, but the approach focuses on issues related to the impact of values chains interventions on women, and the exposure nutritional educational through capacity building to access the impact of capacity building on household health.</w:t>
      </w:r>
    </w:p>
    <w:p w:rsidR="00853033" w:rsidRDefault="00853033" w:rsidP="00853033">
      <w:pPr>
        <w:autoSpaceDE w:val="0"/>
        <w:autoSpaceDN w:val="0"/>
        <w:adjustRightInd w:val="0"/>
        <w:spacing w:line="360" w:lineRule="auto"/>
        <w:jc w:val="both"/>
        <w:rPr>
          <w:rFonts w:ascii="Times New Roman" w:hAnsi="Times New Roman"/>
          <w:sz w:val="24"/>
          <w:szCs w:val="24"/>
        </w:rPr>
      </w:pPr>
    </w:p>
    <w:p w:rsidR="00E86C6A" w:rsidRDefault="00E86C6A" w:rsidP="00853033">
      <w:pPr>
        <w:autoSpaceDE w:val="0"/>
        <w:autoSpaceDN w:val="0"/>
        <w:adjustRightInd w:val="0"/>
        <w:spacing w:line="360" w:lineRule="auto"/>
        <w:jc w:val="both"/>
        <w:rPr>
          <w:rFonts w:ascii="Times New Roman" w:hAnsi="Times New Roman"/>
          <w:sz w:val="24"/>
          <w:szCs w:val="24"/>
        </w:rPr>
      </w:pPr>
      <w:r>
        <w:rPr>
          <w:rFonts w:ascii="Times New Roman" w:hAnsi="Times New Roman"/>
          <w:sz w:val="24"/>
          <w:szCs w:val="24"/>
        </w:rPr>
        <w:t>Stratification and identification of SI trajectories:</w:t>
      </w:r>
    </w:p>
    <w:p w:rsidR="00E86C6A" w:rsidRDefault="00E86C6A" w:rsidP="00853033">
      <w:pPr>
        <w:autoSpaceDE w:val="0"/>
        <w:autoSpaceDN w:val="0"/>
        <w:adjustRightInd w:val="0"/>
        <w:spacing w:line="360" w:lineRule="auto"/>
        <w:jc w:val="both"/>
        <w:rPr>
          <w:rFonts w:ascii="Times New Roman" w:hAnsi="Times New Roman"/>
          <w:sz w:val="24"/>
          <w:szCs w:val="24"/>
        </w:rPr>
      </w:pPr>
    </w:p>
    <w:p w:rsidR="001E66D8" w:rsidRDefault="001E66D8" w:rsidP="001E66D8">
      <w:pPr>
        <w:spacing w:line="480" w:lineRule="auto"/>
        <w:jc w:val="both"/>
        <w:rPr>
          <w:rFonts w:ascii="Times New Roman" w:hAnsi="Times New Roman"/>
          <w:sz w:val="24"/>
          <w:szCs w:val="24"/>
        </w:rPr>
      </w:pPr>
      <w:r>
        <w:rPr>
          <w:rFonts w:ascii="Times New Roman" w:hAnsi="Times New Roman"/>
          <w:sz w:val="24"/>
          <w:szCs w:val="24"/>
        </w:rPr>
        <w:t>The combination of GIS and remote sensing techniques will be employed for the stratification done at terroir level</w:t>
      </w:r>
      <w:r w:rsidR="00E86C6A">
        <w:rPr>
          <w:rFonts w:ascii="Times New Roman" w:hAnsi="Times New Roman"/>
          <w:sz w:val="24"/>
          <w:szCs w:val="24"/>
        </w:rPr>
        <w:t xml:space="preserve"> (see Table </w:t>
      </w:r>
      <w:r w:rsidR="00C85137">
        <w:rPr>
          <w:rFonts w:ascii="Times New Roman" w:hAnsi="Times New Roman"/>
          <w:sz w:val="24"/>
          <w:szCs w:val="24"/>
        </w:rPr>
        <w:t>3</w:t>
      </w:r>
      <w:r w:rsidR="00E86C6A">
        <w:rPr>
          <w:rFonts w:ascii="Times New Roman" w:hAnsi="Times New Roman"/>
          <w:sz w:val="24"/>
          <w:szCs w:val="24"/>
        </w:rPr>
        <w:t>)</w:t>
      </w:r>
      <w:r>
        <w:rPr>
          <w:rFonts w:ascii="Times New Roman" w:hAnsi="Times New Roman"/>
          <w:sz w:val="24"/>
          <w:szCs w:val="24"/>
        </w:rPr>
        <w:t xml:space="preserve">. In addition, statistical analysis that include clustering techniques will be used on survey households and field data to relate the identified fields in the different landscape positions to specific households. It will further help to address the sustainability issue at field/farm level, whereby assessing the soil fertility status of identified fields within and between farms. </w:t>
      </w:r>
      <w:r w:rsidRPr="00343C8E">
        <w:rPr>
          <w:rFonts w:ascii="Times New Roman" w:hAnsi="Times New Roman"/>
          <w:sz w:val="24"/>
          <w:szCs w:val="24"/>
        </w:rPr>
        <w:t xml:space="preserve">This approach has the capability to identify different classes of </w:t>
      </w:r>
      <w:r w:rsidRPr="00343C8E">
        <w:rPr>
          <w:rFonts w:ascii="Times New Roman" w:hAnsi="Times New Roman"/>
          <w:sz w:val="24"/>
          <w:szCs w:val="24"/>
        </w:rPr>
        <w:lastRenderedPageBreak/>
        <w:t>soil fertility that can be used to evaluate the level of soil responsiveness in terms of ‘response’, ‘intermediate’ and ‘non-responsive’ fields within the farm.</w:t>
      </w:r>
    </w:p>
    <w:p w:rsidR="00E86C6A" w:rsidRDefault="0031109C" w:rsidP="001E66D8">
      <w:pPr>
        <w:spacing w:line="480" w:lineRule="auto"/>
        <w:jc w:val="both"/>
        <w:rPr>
          <w:rFonts w:ascii="Times New Roman" w:hAnsi="Times New Roman"/>
          <w:sz w:val="24"/>
          <w:szCs w:val="24"/>
        </w:rPr>
      </w:pPr>
      <w:r>
        <w:rPr>
          <w:rFonts w:ascii="Times New Roman" w:hAnsi="Times New Roman"/>
          <w:sz w:val="24"/>
          <w:szCs w:val="24"/>
        </w:rPr>
        <w:t xml:space="preserve">Table </w:t>
      </w:r>
      <w:r w:rsidR="00C85137">
        <w:rPr>
          <w:rFonts w:ascii="Times New Roman" w:hAnsi="Times New Roman"/>
          <w:sz w:val="24"/>
          <w:szCs w:val="24"/>
        </w:rPr>
        <w:t>3</w:t>
      </w:r>
      <w:r>
        <w:rPr>
          <w:rFonts w:ascii="Times New Roman" w:hAnsi="Times New Roman"/>
          <w:sz w:val="24"/>
          <w:szCs w:val="24"/>
        </w:rPr>
        <w:t>: Stratification for sustainability done for specific geographic location</w:t>
      </w:r>
    </w:p>
    <w:tbl>
      <w:tblPr>
        <w:tblW w:w="9358" w:type="dxa"/>
        <w:tblCellMar>
          <w:left w:w="0" w:type="dxa"/>
          <w:right w:w="0" w:type="dxa"/>
        </w:tblCellMar>
        <w:tblLook w:val="04A0" w:firstRow="1" w:lastRow="0" w:firstColumn="1" w:lastColumn="0" w:noHBand="0" w:noVBand="1"/>
      </w:tblPr>
      <w:tblGrid>
        <w:gridCol w:w="1140"/>
        <w:gridCol w:w="880"/>
        <w:gridCol w:w="2280"/>
        <w:gridCol w:w="1514"/>
        <w:gridCol w:w="2268"/>
        <w:gridCol w:w="1276"/>
      </w:tblGrid>
      <w:tr w:rsidR="00E86C6A" w:rsidRPr="00E86C6A" w:rsidTr="00E86C6A">
        <w:trPr>
          <w:trHeight w:val="780"/>
        </w:trPr>
        <w:tc>
          <w:tcPr>
            <w:tcW w:w="2020" w:type="dxa"/>
            <w:gridSpan w:val="2"/>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7338" w:type="dxa"/>
            <w:gridSpan w:val="4"/>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Agricultural potential and Market access</w:t>
            </w:r>
          </w:p>
        </w:tc>
      </w:tr>
      <w:tr w:rsidR="00E86C6A" w:rsidRPr="00E86C6A" w:rsidTr="00E86C6A">
        <w:trPr>
          <w:trHeight w:val="780"/>
        </w:trPr>
        <w:tc>
          <w:tcPr>
            <w:tcW w:w="2020" w:type="dxa"/>
            <w:gridSpan w:val="2"/>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228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Lo-Lo</w:t>
            </w:r>
          </w:p>
        </w:tc>
        <w:tc>
          <w:tcPr>
            <w:tcW w:w="151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 xml:space="preserve">Lo-Hi </w:t>
            </w:r>
          </w:p>
        </w:tc>
        <w:tc>
          <w:tcPr>
            <w:tcW w:w="226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Hi-Lo</w:t>
            </w:r>
          </w:p>
        </w:tc>
        <w:tc>
          <w:tcPr>
            <w:tcW w:w="1276"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 xml:space="preserve">Hi-Hi </w:t>
            </w:r>
          </w:p>
        </w:tc>
      </w:tr>
      <w:tr w:rsidR="00E86C6A" w:rsidRPr="00E86C6A" w:rsidTr="00E86C6A">
        <w:trPr>
          <w:trHeight w:val="780"/>
        </w:trPr>
        <w:tc>
          <w:tcPr>
            <w:tcW w:w="11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31109C">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Sf/</w:t>
            </w:r>
            <w:r w:rsidR="0031109C">
              <w:rPr>
                <w:rFonts w:ascii="Times New Roman" w:hAnsi="Times New Roman"/>
                <w:sz w:val="24"/>
                <w:szCs w:val="24"/>
                <w:lang w:val="en-AU"/>
              </w:rPr>
              <w:t>E</w:t>
            </w:r>
          </w:p>
        </w:tc>
        <w:tc>
          <w:tcPr>
            <w:tcW w:w="8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 </w:t>
            </w:r>
          </w:p>
        </w:tc>
        <w:tc>
          <w:tcPr>
            <w:tcW w:w="2280" w:type="dxa"/>
            <w:tcBorders>
              <w:top w:val="single" w:sz="8" w:space="0" w:color="FFFFFF"/>
              <w:left w:val="single" w:sz="8" w:space="0" w:color="FFFFFF"/>
              <w:bottom w:val="single" w:sz="8" w:space="0" w:color="FFFFFF"/>
              <w:right w:val="single" w:sz="8" w:space="0" w:color="FFFFFF"/>
            </w:tcBorders>
            <w:shd w:val="clear" w:color="auto" w:fill="E6B9B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Lo-Lo-Lo </w:t>
            </w:r>
          </w:p>
        </w:tc>
        <w:tc>
          <w:tcPr>
            <w:tcW w:w="151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Lo-Lo-Hi </w:t>
            </w:r>
          </w:p>
        </w:tc>
        <w:tc>
          <w:tcPr>
            <w:tcW w:w="226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Lo-Hi-Lo </w:t>
            </w:r>
          </w:p>
        </w:tc>
        <w:tc>
          <w:tcPr>
            <w:tcW w:w="127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Lo-Hi-Hi </w:t>
            </w:r>
          </w:p>
        </w:tc>
      </w:tr>
      <w:tr w:rsidR="00E86C6A" w:rsidRPr="00E86C6A" w:rsidTr="00E86C6A">
        <w:trPr>
          <w:trHeight w:val="780"/>
        </w:trPr>
        <w:tc>
          <w:tcPr>
            <w:tcW w:w="11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8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 </w:t>
            </w:r>
          </w:p>
        </w:tc>
        <w:tc>
          <w:tcPr>
            <w:tcW w:w="22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Hi-Lo-Lo </w:t>
            </w:r>
          </w:p>
        </w:tc>
        <w:tc>
          <w:tcPr>
            <w:tcW w:w="151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Hi-Lo-Hi </w:t>
            </w:r>
          </w:p>
        </w:tc>
        <w:tc>
          <w:tcPr>
            <w:tcW w:w="226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Hi-Hi-Lo </w:t>
            </w:r>
          </w:p>
        </w:tc>
        <w:tc>
          <w:tcPr>
            <w:tcW w:w="1276" w:type="dxa"/>
            <w:tcBorders>
              <w:top w:val="single" w:sz="8" w:space="0" w:color="FFFFFF"/>
              <w:left w:val="single" w:sz="8" w:space="0" w:color="FFFFFF"/>
              <w:bottom w:val="single" w:sz="8" w:space="0" w:color="FFFFFF"/>
              <w:right w:val="single" w:sz="8" w:space="0" w:color="FFFFFF"/>
            </w:tcBorders>
            <w:shd w:val="clear" w:color="auto" w:fill="FAC090"/>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Hi-Hi-Hi </w:t>
            </w:r>
          </w:p>
        </w:tc>
      </w:tr>
      <w:tr w:rsidR="00E86C6A" w:rsidRPr="00E86C6A" w:rsidTr="00E86C6A">
        <w:tc>
          <w:tcPr>
            <w:tcW w:w="11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8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22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Lo-Lo</w:t>
            </w:r>
          </w:p>
        </w:tc>
        <w:tc>
          <w:tcPr>
            <w:tcW w:w="151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 xml:space="preserve">Lo-Hi </w:t>
            </w:r>
          </w:p>
        </w:tc>
        <w:tc>
          <w:tcPr>
            <w:tcW w:w="226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Hi-Lo</w:t>
            </w:r>
          </w:p>
        </w:tc>
        <w:tc>
          <w:tcPr>
            <w:tcW w:w="127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 xml:space="preserve">Hi-Hi </w:t>
            </w:r>
          </w:p>
        </w:tc>
      </w:tr>
      <w:tr w:rsidR="00E86C6A" w:rsidRPr="00E86C6A" w:rsidTr="00E86C6A">
        <w:trPr>
          <w:trHeight w:val="678"/>
        </w:trPr>
        <w:tc>
          <w:tcPr>
            <w:tcW w:w="11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WA </w:t>
            </w:r>
          </w:p>
        </w:tc>
        <w:tc>
          <w:tcPr>
            <w:tcW w:w="8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 </w:t>
            </w:r>
          </w:p>
        </w:tc>
        <w:tc>
          <w:tcPr>
            <w:tcW w:w="22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Lo-Lo-Lo </w:t>
            </w:r>
          </w:p>
        </w:tc>
        <w:tc>
          <w:tcPr>
            <w:tcW w:w="151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Lo-Lo-Hi </w:t>
            </w:r>
          </w:p>
        </w:tc>
        <w:tc>
          <w:tcPr>
            <w:tcW w:w="226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Lo-Hi-Lo </w:t>
            </w:r>
          </w:p>
        </w:tc>
        <w:tc>
          <w:tcPr>
            <w:tcW w:w="1276" w:type="dxa"/>
            <w:tcBorders>
              <w:top w:val="single" w:sz="8" w:space="0" w:color="FFFFFF"/>
              <w:left w:val="single" w:sz="8" w:space="0" w:color="FFFFFF"/>
              <w:bottom w:val="single" w:sz="8" w:space="0" w:color="FFFFFF"/>
              <w:right w:val="single" w:sz="8" w:space="0" w:color="FFFFFF"/>
            </w:tcBorders>
            <w:shd w:val="clear" w:color="auto" w:fill="FAC090"/>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Lo-Hi-Hi </w:t>
            </w:r>
          </w:p>
        </w:tc>
      </w:tr>
      <w:tr w:rsidR="00E86C6A" w:rsidRPr="00E86C6A" w:rsidTr="00E86C6A">
        <w:trPr>
          <w:trHeight w:val="678"/>
        </w:trPr>
        <w:tc>
          <w:tcPr>
            <w:tcW w:w="11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8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 </w:t>
            </w:r>
          </w:p>
        </w:tc>
        <w:tc>
          <w:tcPr>
            <w:tcW w:w="22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Hi-Lo-Lo </w:t>
            </w:r>
          </w:p>
        </w:tc>
        <w:tc>
          <w:tcPr>
            <w:tcW w:w="151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Hi-Lo-Hi </w:t>
            </w:r>
          </w:p>
        </w:tc>
        <w:tc>
          <w:tcPr>
            <w:tcW w:w="226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Hi-Hi-Lo </w:t>
            </w:r>
          </w:p>
        </w:tc>
        <w:tc>
          <w:tcPr>
            <w:tcW w:w="1276" w:type="dxa"/>
            <w:tcBorders>
              <w:top w:val="single" w:sz="8" w:space="0" w:color="FFFFFF"/>
              <w:left w:val="single" w:sz="8" w:space="0" w:color="FFFFFF"/>
              <w:bottom w:val="single" w:sz="8" w:space="0" w:color="FFFFFF"/>
              <w:right w:val="single" w:sz="8" w:space="0" w:color="FFFFFF"/>
            </w:tcBorders>
            <w:shd w:val="clear" w:color="auto" w:fill="FAC090"/>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Hi-Hi-Hi </w:t>
            </w:r>
          </w:p>
        </w:tc>
      </w:tr>
      <w:tr w:rsidR="00E86C6A" w:rsidRPr="00E86C6A" w:rsidTr="00E86C6A">
        <w:trPr>
          <w:trHeight w:val="678"/>
        </w:trPr>
        <w:tc>
          <w:tcPr>
            <w:tcW w:w="11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8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22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Lo-Lo</w:t>
            </w:r>
          </w:p>
        </w:tc>
        <w:tc>
          <w:tcPr>
            <w:tcW w:w="151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 xml:space="preserve">Lo-Hi </w:t>
            </w:r>
          </w:p>
        </w:tc>
        <w:tc>
          <w:tcPr>
            <w:tcW w:w="226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Hi-Lo</w:t>
            </w:r>
          </w:p>
        </w:tc>
        <w:tc>
          <w:tcPr>
            <w:tcW w:w="127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b/>
                <w:bCs/>
                <w:sz w:val="24"/>
                <w:szCs w:val="24"/>
                <w:lang w:val="en-AU"/>
              </w:rPr>
              <w:t xml:space="preserve">Hi-Hi </w:t>
            </w:r>
          </w:p>
        </w:tc>
      </w:tr>
      <w:tr w:rsidR="00E86C6A" w:rsidRPr="00E86C6A" w:rsidTr="00E86C6A">
        <w:trPr>
          <w:trHeight w:val="678"/>
        </w:trPr>
        <w:tc>
          <w:tcPr>
            <w:tcW w:w="11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Biod. </w:t>
            </w:r>
          </w:p>
        </w:tc>
        <w:tc>
          <w:tcPr>
            <w:tcW w:w="8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 </w:t>
            </w:r>
          </w:p>
        </w:tc>
        <w:tc>
          <w:tcPr>
            <w:tcW w:w="22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Lo-Lo-Lo </w:t>
            </w:r>
          </w:p>
        </w:tc>
        <w:tc>
          <w:tcPr>
            <w:tcW w:w="151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Lo-Lo-Hi </w:t>
            </w:r>
          </w:p>
        </w:tc>
        <w:tc>
          <w:tcPr>
            <w:tcW w:w="226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Lo-Hi-Lo </w:t>
            </w:r>
          </w:p>
        </w:tc>
        <w:tc>
          <w:tcPr>
            <w:tcW w:w="127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Lo-Hi-Hi </w:t>
            </w:r>
          </w:p>
        </w:tc>
      </w:tr>
      <w:tr w:rsidR="00E86C6A" w:rsidRPr="00E86C6A" w:rsidTr="00E86C6A">
        <w:trPr>
          <w:trHeight w:val="678"/>
        </w:trPr>
        <w:tc>
          <w:tcPr>
            <w:tcW w:w="11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E86C6A" w:rsidRPr="00E86C6A" w:rsidRDefault="00E86C6A" w:rsidP="00E86C6A">
            <w:pPr>
              <w:spacing w:line="480" w:lineRule="auto"/>
              <w:jc w:val="both"/>
              <w:rPr>
                <w:rFonts w:ascii="Times New Roman" w:hAnsi="Times New Roman"/>
                <w:sz w:val="24"/>
                <w:szCs w:val="24"/>
                <w:lang w:val="en-AU"/>
              </w:rPr>
            </w:pPr>
          </w:p>
        </w:tc>
        <w:tc>
          <w:tcPr>
            <w:tcW w:w="8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 </w:t>
            </w:r>
          </w:p>
        </w:tc>
        <w:tc>
          <w:tcPr>
            <w:tcW w:w="22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Hi-Lo-Lo </w:t>
            </w:r>
          </w:p>
        </w:tc>
        <w:tc>
          <w:tcPr>
            <w:tcW w:w="151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Hi-Lo-Hi </w:t>
            </w:r>
          </w:p>
        </w:tc>
        <w:tc>
          <w:tcPr>
            <w:tcW w:w="226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Hi-Hi-Lo </w:t>
            </w:r>
          </w:p>
        </w:tc>
        <w:tc>
          <w:tcPr>
            <w:tcW w:w="1276" w:type="dxa"/>
            <w:tcBorders>
              <w:top w:val="single" w:sz="8" w:space="0" w:color="FFFFFF"/>
              <w:left w:val="single" w:sz="8" w:space="0" w:color="FFFFFF"/>
              <w:bottom w:val="single" w:sz="8" w:space="0" w:color="FFFFFF"/>
              <w:right w:val="single" w:sz="8" w:space="0" w:color="FFFFFF"/>
            </w:tcBorders>
            <w:shd w:val="clear" w:color="auto" w:fill="FAC090"/>
            <w:tcMar>
              <w:top w:w="72" w:type="dxa"/>
              <w:left w:w="144" w:type="dxa"/>
              <w:bottom w:w="72" w:type="dxa"/>
              <w:right w:w="144" w:type="dxa"/>
            </w:tcMar>
            <w:hideMark/>
          </w:tcPr>
          <w:p w:rsidR="00130AB1" w:rsidRPr="00E86C6A" w:rsidRDefault="00E86C6A" w:rsidP="00E86C6A">
            <w:pPr>
              <w:spacing w:line="480" w:lineRule="auto"/>
              <w:jc w:val="both"/>
              <w:rPr>
                <w:rFonts w:ascii="Times New Roman" w:hAnsi="Times New Roman"/>
                <w:sz w:val="24"/>
                <w:szCs w:val="24"/>
                <w:lang w:val="en-AU"/>
              </w:rPr>
            </w:pPr>
            <w:r w:rsidRPr="00E86C6A">
              <w:rPr>
                <w:rFonts w:ascii="Times New Roman" w:hAnsi="Times New Roman"/>
                <w:sz w:val="24"/>
                <w:szCs w:val="24"/>
                <w:lang w:val="en-AU"/>
              </w:rPr>
              <w:t xml:space="preserve">Hi-Hi-Hi </w:t>
            </w:r>
          </w:p>
        </w:tc>
      </w:tr>
    </w:tbl>
    <w:p w:rsidR="00E86C6A" w:rsidRDefault="0031109C" w:rsidP="001E66D8">
      <w:pPr>
        <w:spacing w:line="480" w:lineRule="auto"/>
        <w:jc w:val="both"/>
        <w:rPr>
          <w:rFonts w:ascii="Times New Roman" w:hAnsi="Times New Roman"/>
          <w:sz w:val="24"/>
          <w:szCs w:val="24"/>
        </w:rPr>
      </w:pPr>
      <w:r>
        <w:rPr>
          <w:rFonts w:ascii="Times New Roman" w:hAnsi="Times New Roman"/>
          <w:sz w:val="24"/>
          <w:szCs w:val="24"/>
        </w:rPr>
        <w:t>Sf/E: Soil fertility / Erosion</w:t>
      </w:r>
    </w:p>
    <w:p w:rsidR="00E86C6A" w:rsidRDefault="0031109C" w:rsidP="001E66D8">
      <w:pPr>
        <w:spacing w:line="480" w:lineRule="auto"/>
        <w:jc w:val="both"/>
        <w:rPr>
          <w:rFonts w:ascii="Times New Roman" w:hAnsi="Times New Roman"/>
          <w:sz w:val="24"/>
          <w:szCs w:val="24"/>
        </w:rPr>
      </w:pPr>
      <w:r>
        <w:rPr>
          <w:rFonts w:ascii="Times New Roman" w:hAnsi="Times New Roman"/>
          <w:sz w:val="24"/>
          <w:szCs w:val="24"/>
        </w:rPr>
        <w:t>WA: Water availability</w:t>
      </w:r>
    </w:p>
    <w:p w:rsidR="0031109C" w:rsidRDefault="0031109C" w:rsidP="001E66D8">
      <w:pPr>
        <w:spacing w:line="480" w:lineRule="auto"/>
        <w:jc w:val="both"/>
        <w:rPr>
          <w:rFonts w:ascii="Times New Roman" w:hAnsi="Times New Roman"/>
          <w:sz w:val="24"/>
          <w:szCs w:val="24"/>
        </w:rPr>
      </w:pPr>
      <w:r>
        <w:rPr>
          <w:rFonts w:ascii="Times New Roman" w:hAnsi="Times New Roman"/>
          <w:sz w:val="24"/>
          <w:szCs w:val="24"/>
        </w:rPr>
        <w:t>Biod.: Biodiversity</w:t>
      </w:r>
    </w:p>
    <w:p w:rsidR="00E86C6A" w:rsidRDefault="00E86C6A" w:rsidP="001E66D8">
      <w:pPr>
        <w:spacing w:line="480" w:lineRule="auto"/>
        <w:jc w:val="both"/>
        <w:rPr>
          <w:rFonts w:ascii="Times New Roman" w:hAnsi="Times New Roman"/>
          <w:sz w:val="24"/>
          <w:szCs w:val="24"/>
        </w:rPr>
      </w:pPr>
    </w:p>
    <w:p w:rsidR="001E66D8" w:rsidRPr="001E66D8" w:rsidRDefault="001E66D8" w:rsidP="001E66D8">
      <w:pPr>
        <w:spacing w:line="480" w:lineRule="auto"/>
        <w:jc w:val="both"/>
        <w:rPr>
          <w:rFonts w:ascii="Times New Roman" w:hAnsi="Times New Roman"/>
          <w:b/>
          <w:sz w:val="24"/>
          <w:szCs w:val="24"/>
        </w:rPr>
      </w:pPr>
      <w:r w:rsidRPr="001E66D8">
        <w:rPr>
          <w:rFonts w:ascii="Times New Roman" w:hAnsi="Times New Roman"/>
          <w:b/>
          <w:sz w:val="24"/>
          <w:szCs w:val="24"/>
        </w:rPr>
        <w:t>Household specific attributes / Typologies</w:t>
      </w:r>
    </w:p>
    <w:p w:rsidR="001E66D8" w:rsidRDefault="001E66D8" w:rsidP="001E66D8">
      <w:pPr>
        <w:spacing w:line="480" w:lineRule="auto"/>
        <w:jc w:val="both"/>
        <w:rPr>
          <w:rFonts w:ascii="Times New Roman" w:hAnsi="Times New Roman"/>
          <w:sz w:val="24"/>
          <w:szCs w:val="24"/>
        </w:rPr>
      </w:pPr>
      <w:r>
        <w:rPr>
          <w:rFonts w:ascii="Times New Roman" w:hAnsi="Times New Roman"/>
          <w:sz w:val="24"/>
          <w:szCs w:val="24"/>
        </w:rPr>
        <w:t xml:space="preserve">Farms are heterogeneous and complex, – variability within and between farms may lead to failure of promising technologies in terms of boosting productivity and long-term sustainability. The </w:t>
      </w:r>
      <w:r>
        <w:rPr>
          <w:rFonts w:ascii="Times New Roman" w:hAnsi="Times New Roman"/>
          <w:sz w:val="24"/>
          <w:szCs w:val="24"/>
        </w:rPr>
        <w:lastRenderedPageBreak/>
        <w:t>complex farms are further managed by heterogeneous farmers who make management decisions at household level</w:t>
      </w:r>
      <w:r w:rsidRPr="004E1C61">
        <w:rPr>
          <w:rFonts w:ascii="Times New Roman" w:hAnsi="Times New Roman"/>
          <w:sz w:val="24"/>
          <w:szCs w:val="24"/>
        </w:rPr>
        <w:t xml:space="preserve">. Innovative efforts </w:t>
      </w:r>
      <w:r w:rsidRPr="009254EC">
        <w:rPr>
          <w:rFonts w:ascii="Times New Roman" w:hAnsi="Times New Roman"/>
          <w:sz w:val="24"/>
          <w:szCs w:val="24"/>
        </w:rPr>
        <w:t>to improve the poor productivity of smallholder agricultural systems must be designed to target socially diverse and spatially heterogeneous farm systems.</w:t>
      </w:r>
    </w:p>
    <w:p w:rsidR="001E66D8" w:rsidRDefault="001E66D8" w:rsidP="001E66D8">
      <w:pPr>
        <w:spacing w:line="480" w:lineRule="auto"/>
        <w:jc w:val="both"/>
        <w:rPr>
          <w:rFonts w:ascii="Times New Roman" w:hAnsi="Times New Roman"/>
          <w:sz w:val="24"/>
          <w:szCs w:val="24"/>
        </w:rPr>
      </w:pPr>
      <w:r>
        <w:rPr>
          <w:rFonts w:ascii="Times New Roman" w:hAnsi="Times New Roman"/>
          <w:sz w:val="24"/>
          <w:szCs w:val="24"/>
        </w:rPr>
        <w:t>The diversity of smallholder farming systems is related to the variability in production resource (e.g. land, labour, livestock, etc.) endowment status and production objectives of individual farm household. This variability is shaped by differences in access to off/non farm opportunities and hence livelihood strategies and food security, land resources, markets, education, and other institutions. The heterogeneity in smallholder farming systems demands the tailoring of innovations to suit local biophysical conditions and socio-economic circumstances. For achieve better uptake of these innovations, it is key to take into account the heterogeneity of rural households in an area, as adaption options differ strongly between them. The formulation of household typologies creates windows of opportunities to meet the needs of each type of household.</w:t>
      </w:r>
    </w:p>
    <w:p w:rsidR="001E66D8" w:rsidRDefault="001E66D8" w:rsidP="001E66D8">
      <w:pPr>
        <w:autoSpaceDE w:val="0"/>
        <w:autoSpaceDN w:val="0"/>
        <w:adjustRightInd w:val="0"/>
        <w:spacing w:line="480" w:lineRule="auto"/>
        <w:jc w:val="both"/>
        <w:rPr>
          <w:rFonts w:ascii="Times New Roman" w:hAnsi="Times New Roman"/>
          <w:sz w:val="24"/>
          <w:szCs w:val="24"/>
        </w:rPr>
      </w:pPr>
      <w:r w:rsidRPr="00D0308D">
        <w:rPr>
          <w:rFonts w:ascii="Times New Roman" w:hAnsi="Times New Roman"/>
          <w:sz w:val="24"/>
          <w:szCs w:val="24"/>
        </w:rPr>
        <w:t>Household typologies will be developed in parallel with the terroir stratification. The methodology of the typology formulation is articulated using the first step of the DEED approach by Tittonell (2007). This approach helps to define representative prototypes of fields, cropping sequences, farms or localities that capture key management, socio-economic, and agro-ecological aspects of systems under study. Their heterogeneity and diversity at different scales will be categorised, relying on solid understanding of key drivers of such variability and using methodologies that allow comparisons across systems.</w:t>
      </w:r>
      <w:r>
        <w:rPr>
          <w:rFonts w:ascii="Times New Roman" w:hAnsi="Times New Roman"/>
          <w:sz w:val="24"/>
          <w:szCs w:val="24"/>
        </w:rPr>
        <w:t xml:space="preserve"> A combined data driven and expert-knowledge method will be used to categorise households into functional farm types. Principal component analysis (PCA) and information gained from the stratification will inform the choice of criteria for household categorisation. Households will then be grouped into homogeneous classes using simple classification methods developed around the stratification hypotheses. Socio-economic data on household assets will be used to define household categories within specific strata and to define intensification options (Figure </w:t>
      </w:r>
      <w:r w:rsidR="00C85137">
        <w:rPr>
          <w:rFonts w:ascii="Times New Roman" w:hAnsi="Times New Roman"/>
          <w:sz w:val="24"/>
          <w:szCs w:val="24"/>
        </w:rPr>
        <w:t xml:space="preserve">4). </w:t>
      </w:r>
      <w:r>
        <w:rPr>
          <w:rFonts w:ascii="Times New Roman" w:hAnsi="Times New Roman"/>
          <w:sz w:val="24"/>
          <w:szCs w:val="24"/>
        </w:rPr>
        <w:t xml:space="preserve">For example, the combination of </w:t>
      </w:r>
      <w:r>
        <w:rPr>
          <w:rFonts w:ascii="Times New Roman" w:hAnsi="Times New Roman"/>
          <w:sz w:val="24"/>
          <w:szCs w:val="24"/>
        </w:rPr>
        <w:lastRenderedPageBreak/>
        <w:t>variables on farm size and labour informs on the low potential for land and labour constrained households to increase their farm productivity. Depending of the geographic location of this group of households, other options can be targeted to move them out poverty.</w:t>
      </w:r>
    </w:p>
    <w:p w:rsidR="001E66D8" w:rsidRDefault="001E66D8" w:rsidP="001E66D8">
      <w:pPr>
        <w:autoSpaceDE w:val="0"/>
        <w:autoSpaceDN w:val="0"/>
        <w:adjustRightInd w:val="0"/>
        <w:spacing w:line="480" w:lineRule="auto"/>
        <w:jc w:val="both"/>
        <w:rPr>
          <w:rFonts w:ascii="Times New Roman" w:hAnsi="Times New Roman"/>
          <w:sz w:val="24"/>
          <w:szCs w:val="24"/>
        </w:rPr>
      </w:pPr>
    </w:p>
    <w:p w:rsidR="001E66D8" w:rsidRDefault="001E66D8" w:rsidP="001E66D8">
      <w:pPr>
        <w:autoSpaceDE w:val="0"/>
        <w:autoSpaceDN w:val="0"/>
        <w:adjustRightInd w:val="0"/>
        <w:spacing w:line="480" w:lineRule="auto"/>
        <w:jc w:val="both"/>
        <w:rPr>
          <w:rFonts w:ascii="Times New Roman" w:hAnsi="Times New Roman"/>
          <w:sz w:val="24"/>
          <w:szCs w:val="24"/>
        </w:rPr>
      </w:pPr>
    </w:p>
    <w:p w:rsidR="001E66D8" w:rsidRDefault="007C16DC" w:rsidP="007C16DC">
      <w:pPr>
        <w:autoSpaceDE w:val="0"/>
        <w:autoSpaceDN w:val="0"/>
        <w:adjustRightInd w:val="0"/>
        <w:spacing w:line="480" w:lineRule="auto"/>
        <w:jc w:val="center"/>
        <w:rPr>
          <w:rFonts w:ascii="Times New Roman" w:hAnsi="Times New Roman"/>
          <w:sz w:val="24"/>
          <w:szCs w:val="24"/>
        </w:rPr>
      </w:pPr>
      <w:r w:rsidRPr="007C16DC">
        <w:rPr>
          <w:rFonts w:ascii="Times New Roman" w:hAnsi="Times New Roman"/>
          <w:noProof/>
          <w:sz w:val="24"/>
          <w:szCs w:val="24"/>
          <w:lang w:eastAsia="en-GB"/>
        </w:rPr>
        <w:drawing>
          <wp:inline distT="0" distB="0" distL="0" distR="0">
            <wp:extent cx="5731510" cy="2855258"/>
            <wp:effectExtent l="0" t="0" r="0" b="0"/>
            <wp:docPr id="6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731510" cy="2855258"/>
                    </a:xfrm>
                    <a:prstGeom prst="rect">
                      <a:avLst/>
                    </a:prstGeom>
                    <a:noFill/>
                    <a:ln w="9525">
                      <a:noFill/>
                      <a:miter lim="800000"/>
                      <a:headEnd/>
                      <a:tailEnd/>
                    </a:ln>
                  </pic:spPr>
                </pic:pic>
              </a:graphicData>
            </a:graphic>
          </wp:inline>
        </w:drawing>
      </w:r>
    </w:p>
    <w:p w:rsidR="001E66D8" w:rsidRDefault="001E66D8" w:rsidP="001E66D8">
      <w:pPr>
        <w:autoSpaceDE w:val="0"/>
        <w:autoSpaceDN w:val="0"/>
        <w:adjustRightInd w:val="0"/>
        <w:spacing w:line="480" w:lineRule="auto"/>
        <w:jc w:val="both"/>
        <w:rPr>
          <w:rFonts w:ascii="Times New Roman" w:hAnsi="Times New Roman"/>
          <w:sz w:val="24"/>
          <w:szCs w:val="24"/>
        </w:rPr>
      </w:pPr>
    </w:p>
    <w:p w:rsidR="001E66D8" w:rsidRDefault="007C16DC" w:rsidP="001E66D8">
      <w:pPr>
        <w:autoSpaceDE w:val="0"/>
        <w:autoSpaceDN w:val="0"/>
        <w:adjustRightInd w:val="0"/>
        <w:spacing w:line="480" w:lineRule="auto"/>
        <w:jc w:val="both"/>
        <w:rPr>
          <w:rFonts w:ascii="Times New Roman" w:hAnsi="Times New Roman"/>
          <w:sz w:val="24"/>
          <w:szCs w:val="24"/>
        </w:rPr>
      </w:pPr>
      <w:r>
        <w:rPr>
          <w:rFonts w:ascii="Times New Roman" w:hAnsi="Times New Roman"/>
          <w:sz w:val="24"/>
          <w:szCs w:val="24"/>
        </w:rPr>
        <w:t xml:space="preserve">Figure </w:t>
      </w:r>
      <w:r w:rsidR="00C85137">
        <w:rPr>
          <w:rFonts w:ascii="Times New Roman" w:hAnsi="Times New Roman"/>
          <w:sz w:val="24"/>
          <w:szCs w:val="24"/>
        </w:rPr>
        <w:t>4</w:t>
      </w:r>
      <w:r>
        <w:rPr>
          <w:rFonts w:ascii="Times New Roman" w:hAnsi="Times New Roman"/>
          <w:sz w:val="24"/>
          <w:szCs w:val="24"/>
        </w:rPr>
        <w:t>: Schematic representation of the use of stratification to develop household typology.</w:t>
      </w:r>
    </w:p>
    <w:p w:rsidR="001E66D8" w:rsidRDefault="001E66D8" w:rsidP="001E66D8">
      <w:pPr>
        <w:autoSpaceDE w:val="0"/>
        <w:autoSpaceDN w:val="0"/>
        <w:adjustRightInd w:val="0"/>
        <w:spacing w:line="480" w:lineRule="auto"/>
        <w:jc w:val="both"/>
        <w:rPr>
          <w:rFonts w:ascii="Times New Roman" w:hAnsi="Times New Roman"/>
          <w:sz w:val="24"/>
          <w:szCs w:val="24"/>
        </w:rPr>
      </w:pPr>
    </w:p>
    <w:p w:rsidR="001E66D8" w:rsidRPr="001E66D8" w:rsidRDefault="001E66D8" w:rsidP="001E66D8">
      <w:pPr>
        <w:autoSpaceDE w:val="0"/>
        <w:autoSpaceDN w:val="0"/>
        <w:adjustRightInd w:val="0"/>
        <w:spacing w:line="480" w:lineRule="auto"/>
        <w:jc w:val="both"/>
        <w:rPr>
          <w:rFonts w:ascii="Times New Roman" w:hAnsi="Times New Roman"/>
          <w:b/>
          <w:sz w:val="24"/>
          <w:szCs w:val="24"/>
        </w:rPr>
      </w:pPr>
      <w:r w:rsidRPr="001E66D8">
        <w:rPr>
          <w:rFonts w:ascii="Times New Roman" w:hAnsi="Times New Roman"/>
          <w:b/>
          <w:sz w:val="24"/>
          <w:szCs w:val="24"/>
        </w:rPr>
        <w:t>Analytical framework</w:t>
      </w:r>
    </w:p>
    <w:p w:rsidR="001E66D8" w:rsidRPr="009D266C" w:rsidRDefault="001E66D8" w:rsidP="001E66D8">
      <w:pPr>
        <w:autoSpaceDE w:val="0"/>
        <w:autoSpaceDN w:val="0"/>
        <w:adjustRightInd w:val="0"/>
        <w:spacing w:line="480" w:lineRule="auto"/>
        <w:jc w:val="both"/>
        <w:rPr>
          <w:rFonts w:ascii="Times New Roman" w:hAnsi="Times New Roman"/>
          <w:color w:val="000000"/>
          <w:sz w:val="24"/>
          <w:szCs w:val="24"/>
        </w:rPr>
      </w:pPr>
      <w:r>
        <w:rPr>
          <w:rFonts w:ascii="Times New Roman" w:hAnsi="Times New Roman"/>
          <w:sz w:val="24"/>
          <w:szCs w:val="24"/>
        </w:rPr>
        <w:t>The conceptual framework provides an analytical framework for the research implementation. G</w:t>
      </w:r>
      <w:r w:rsidRPr="00ED43AD">
        <w:rPr>
          <w:rFonts w:ascii="Times New Roman" w:hAnsi="Times New Roman"/>
          <w:sz w:val="24"/>
          <w:szCs w:val="24"/>
          <w:vertAlign w:val="subscript"/>
        </w:rPr>
        <w:t>s</w:t>
      </w:r>
      <w:r>
        <w:rPr>
          <w:rFonts w:ascii="Times New Roman" w:hAnsi="Times New Roman"/>
          <w:sz w:val="24"/>
          <w:szCs w:val="24"/>
          <w:vertAlign w:val="subscript"/>
        </w:rPr>
        <w:t xml:space="preserve"> </w:t>
      </w:r>
      <w:r w:rsidRPr="00F465D6">
        <w:rPr>
          <w:rFonts w:ascii="Times New Roman" w:hAnsi="Times New Roman"/>
          <w:sz w:val="24"/>
          <w:szCs w:val="24"/>
        </w:rPr>
        <w:t>(</w:t>
      </w:r>
      <w:r>
        <w:rPr>
          <w:rFonts w:ascii="Times New Roman" w:hAnsi="Times New Roman"/>
          <w:sz w:val="24"/>
          <w:szCs w:val="24"/>
        </w:rPr>
        <w:t>geographic strata</w:t>
      </w:r>
      <w:r w:rsidRPr="00F465D6">
        <w:rPr>
          <w:rFonts w:ascii="Times New Roman" w:hAnsi="Times New Roman"/>
          <w:sz w:val="24"/>
          <w:szCs w:val="24"/>
        </w:rPr>
        <w:t>)</w:t>
      </w:r>
      <w:r>
        <w:rPr>
          <w:rFonts w:ascii="Times New Roman" w:hAnsi="Times New Roman"/>
          <w:sz w:val="24"/>
          <w:szCs w:val="24"/>
        </w:rPr>
        <w:t xml:space="preserve"> x Sustainability x Ht (Household type) x I (intensification) can be used to analyze the potential pathways to move smallholder households out of poverty and hunger. Specific options can include Genotype x</w:t>
      </w:r>
      <w:r>
        <w:rPr>
          <w:rFonts w:ascii="Times New Roman" w:hAnsi="Times New Roman"/>
          <w:color w:val="000000"/>
          <w:sz w:val="24"/>
          <w:szCs w:val="24"/>
        </w:rPr>
        <w:t xml:space="preserve"> Environment x Management x Market x Ht framework can be used to analyze the potential to enhance the productivity of system components and their interactions with varying production environment resulting from changing (spatial and temporal), market, population density, and agroecological conditions at different stages of system intensification across heterogeneous smallholder </w:t>
      </w:r>
      <w:commentRangeStart w:id="58"/>
      <w:r>
        <w:rPr>
          <w:rFonts w:ascii="Times New Roman" w:hAnsi="Times New Roman"/>
          <w:color w:val="000000"/>
          <w:sz w:val="24"/>
          <w:szCs w:val="24"/>
        </w:rPr>
        <w:t>farms</w:t>
      </w:r>
      <w:commentRangeEnd w:id="58"/>
      <w:r w:rsidR="007E4E57">
        <w:rPr>
          <w:rStyle w:val="CommentReference"/>
        </w:rPr>
        <w:commentReference w:id="58"/>
      </w:r>
      <w:r>
        <w:rPr>
          <w:rFonts w:ascii="Times New Roman" w:hAnsi="Times New Roman"/>
          <w:color w:val="000000"/>
          <w:sz w:val="24"/>
          <w:szCs w:val="24"/>
        </w:rPr>
        <w:t xml:space="preserve">. Experimental trials based on </w:t>
      </w:r>
      <w:r>
        <w:rPr>
          <w:rFonts w:ascii="Times New Roman" w:hAnsi="Times New Roman"/>
          <w:color w:val="000000"/>
          <w:sz w:val="24"/>
          <w:szCs w:val="24"/>
        </w:rPr>
        <w:lastRenderedPageBreak/>
        <w:t>GxExMxMxH can be implemented within targeted landscapes for analyzing interaction between system components. The Household characterisation based on resource endowments and identification of constraints to and opportunities for adoption of specific innovations will determine socio-ecological niches for sustainable intensification of smallholder farming systems.</w:t>
      </w:r>
    </w:p>
    <w:p w:rsidR="001E66D8" w:rsidRPr="00B94F3B" w:rsidRDefault="001E66D8" w:rsidP="001E66D8">
      <w:pPr>
        <w:autoSpaceDE w:val="0"/>
        <w:autoSpaceDN w:val="0"/>
        <w:adjustRightInd w:val="0"/>
        <w:spacing w:line="480" w:lineRule="auto"/>
        <w:jc w:val="both"/>
        <w:rPr>
          <w:rFonts w:ascii="Times New Roman" w:hAnsi="Times New Roman"/>
          <w:sz w:val="24"/>
          <w:szCs w:val="24"/>
          <w:lang w:eastAsia="en-AU"/>
        </w:rPr>
      </w:pPr>
      <w:r>
        <w:rPr>
          <w:rFonts w:ascii="Times New Roman" w:hAnsi="Times New Roman"/>
          <w:sz w:val="24"/>
          <w:szCs w:val="24"/>
        </w:rPr>
        <w:t xml:space="preserve">This framework can thus be used to illustrate the demand side of the research approach. For example, pathways for sustainable intensification can target different households as follows: (i) </w:t>
      </w:r>
      <w:r w:rsidRPr="00507779">
        <w:rPr>
          <w:rFonts w:ascii="Times New Roman" w:hAnsi="Times New Roman"/>
          <w:sz w:val="24"/>
          <w:szCs w:val="24"/>
          <w:lang w:eastAsia="en-AU"/>
        </w:rPr>
        <w:t xml:space="preserve">Pathway 1 for poor-resourced farmers with limited market access and poor soil resources: this pathway </w:t>
      </w:r>
      <w:commentRangeStart w:id="59"/>
      <w:r w:rsidRPr="00507779">
        <w:rPr>
          <w:rFonts w:ascii="Times New Roman" w:hAnsi="Times New Roman"/>
          <w:sz w:val="24"/>
          <w:szCs w:val="24"/>
          <w:lang w:eastAsia="en-AU"/>
        </w:rPr>
        <w:t xml:space="preserve">relies on </w:t>
      </w:r>
      <w:commentRangeEnd w:id="59"/>
      <w:r w:rsidR="007E4E57">
        <w:rPr>
          <w:rStyle w:val="CommentReference"/>
        </w:rPr>
        <w:commentReference w:id="59"/>
      </w:r>
      <w:r w:rsidRPr="00507779">
        <w:rPr>
          <w:rFonts w:ascii="Times New Roman" w:hAnsi="Times New Roman"/>
          <w:sz w:val="24"/>
          <w:szCs w:val="24"/>
          <w:lang w:eastAsia="en-AU"/>
        </w:rPr>
        <w:t xml:space="preserve">multipurpose crops, legumes that provide, soil cover, nutrient-enriched grain such as doubled up legumes rotated with cereals, for soil improvement through BNF, and targeted input use such as precision application of fertilizer - this a pathway that relies fundamentally on </w:t>
      </w:r>
      <w:r w:rsidRPr="008403E1">
        <w:rPr>
          <w:rFonts w:ascii="Times New Roman" w:hAnsi="Times New Roman"/>
          <w:bCs/>
          <w:sz w:val="24"/>
          <w:szCs w:val="24"/>
          <w:lang w:eastAsia="en-AU"/>
        </w:rPr>
        <w:t>education</w:t>
      </w:r>
      <w:r w:rsidRPr="00507779">
        <w:rPr>
          <w:rFonts w:ascii="Times New Roman" w:hAnsi="Times New Roman"/>
          <w:sz w:val="24"/>
          <w:szCs w:val="24"/>
          <w:lang w:eastAsia="en-AU"/>
        </w:rPr>
        <w:t xml:space="preserve"> about human nutrition, soil nutrition and agronomic practices rather than on market access as we hypothesize this group has limited ability or resources to risk thus cannot be directly linked to markets (maybe they will over time); </w:t>
      </w:r>
      <w:r>
        <w:rPr>
          <w:rFonts w:ascii="Times New Roman" w:hAnsi="Times New Roman"/>
          <w:sz w:val="24"/>
          <w:szCs w:val="24"/>
          <w:lang w:eastAsia="en-AU"/>
        </w:rPr>
        <w:t>(ii</w:t>
      </w:r>
      <w:r w:rsidRPr="00507779">
        <w:rPr>
          <w:rFonts w:ascii="Times New Roman" w:hAnsi="Times New Roman"/>
          <w:sz w:val="24"/>
          <w:szCs w:val="24"/>
          <w:lang w:eastAsia="en-AU"/>
        </w:rPr>
        <w:t xml:space="preserve">) </w:t>
      </w:r>
      <w:r>
        <w:rPr>
          <w:rFonts w:ascii="Times New Roman" w:hAnsi="Times New Roman"/>
          <w:sz w:val="24"/>
          <w:szCs w:val="24"/>
          <w:lang w:eastAsia="en-AU"/>
        </w:rPr>
        <w:t xml:space="preserve">pathway for medium resource farmers </w:t>
      </w:r>
      <w:r w:rsidRPr="00584F4B">
        <w:rPr>
          <w:rFonts w:ascii="Times New Roman" w:hAnsi="Times New Roman"/>
          <w:sz w:val="24"/>
          <w:szCs w:val="24"/>
          <w:lang w:eastAsia="en-AU"/>
        </w:rPr>
        <w:t xml:space="preserve">resourced farmers </w:t>
      </w:r>
      <w:commentRangeStart w:id="60"/>
      <w:r w:rsidRPr="00584F4B">
        <w:rPr>
          <w:rFonts w:ascii="Times New Roman" w:hAnsi="Times New Roman"/>
          <w:sz w:val="24"/>
          <w:szCs w:val="24"/>
          <w:lang w:eastAsia="en-AU"/>
        </w:rPr>
        <w:t xml:space="preserve">that relies on </w:t>
      </w:r>
      <w:commentRangeEnd w:id="60"/>
      <w:r w:rsidR="007E4E57">
        <w:rPr>
          <w:rStyle w:val="CommentReference"/>
        </w:rPr>
        <w:commentReference w:id="60"/>
      </w:r>
      <w:r w:rsidRPr="00584F4B">
        <w:rPr>
          <w:rFonts w:ascii="Times New Roman" w:hAnsi="Times New Roman"/>
          <w:sz w:val="24"/>
          <w:szCs w:val="24"/>
          <w:lang w:eastAsia="en-AU"/>
        </w:rPr>
        <w:t>some combination of above, including education and tools to improve farmer decision making, to enhance nutrient and resource use efficiency, eg where fertilizer and organic inputs be used most effectively on a farm, highlighting the tradeoffs and synergies associated with investments in fertilizer (and where to target it across diverse soils and crops), weeding, livestock etc.</w:t>
      </w:r>
      <w:r>
        <w:rPr>
          <w:rFonts w:ascii="Times New Roman" w:hAnsi="Times New Roman"/>
          <w:sz w:val="24"/>
          <w:szCs w:val="24"/>
          <w:lang w:eastAsia="en-AU"/>
        </w:rPr>
        <w:t xml:space="preserve">; and (iii) </w:t>
      </w:r>
      <w:r w:rsidRPr="00507779">
        <w:rPr>
          <w:rFonts w:ascii="Times New Roman" w:hAnsi="Times New Roman"/>
          <w:sz w:val="24"/>
          <w:szCs w:val="24"/>
          <w:lang w:eastAsia="en-AU"/>
        </w:rPr>
        <w:t>pathway of SI is for better</w:t>
      </w:r>
      <w:r>
        <w:rPr>
          <w:rFonts w:ascii="Times New Roman" w:hAnsi="Times New Roman"/>
          <w:sz w:val="24"/>
          <w:szCs w:val="24"/>
          <w:lang w:eastAsia="en-AU"/>
        </w:rPr>
        <w:t>-</w:t>
      </w:r>
      <w:r w:rsidRPr="00507779">
        <w:rPr>
          <w:rFonts w:ascii="Times New Roman" w:hAnsi="Times New Roman"/>
          <w:sz w:val="24"/>
          <w:szCs w:val="24"/>
          <w:lang w:eastAsia="en-AU"/>
        </w:rPr>
        <w:t>off farmers, with market access and resource endowed access, this involves providing technologies and support to farmers to allow them to innovate and</w:t>
      </w:r>
      <w:r>
        <w:rPr>
          <w:rFonts w:ascii="Times New Roman" w:hAnsi="Times New Roman"/>
          <w:sz w:val="24"/>
          <w:szCs w:val="24"/>
          <w:lang w:eastAsia="en-AU"/>
        </w:rPr>
        <w:t xml:space="preserve"> </w:t>
      </w:r>
      <w:r w:rsidRPr="008403E1">
        <w:rPr>
          <w:rFonts w:ascii="Times New Roman" w:hAnsi="Times New Roman"/>
          <w:bCs/>
          <w:sz w:val="24"/>
          <w:szCs w:val="24"/>
          <w:lang w:eastAsia="en-AU"/>
        </w:rPr>
        <w:t>link to markets</w:t>
      </w:r>
      <w:r w:rsidRPr="00507779">
        <w:rPr>
          <w:rFonts w:ascii="Times New Roman" w:hAnsi="Times New Roman"/>
          <w:sz w:val="24"/>
          <w:szCs w:val="24"/>
          <w:lang w:eastAsia="en-AU"/>
        </w:rPr>
        <w:t xml:space="preserve"> to drive sustainable intensification primarily through high value </w:t>
      </w:r>
      <w:r>
        <w:rPr>
          <w:rFonts w:ascii="Times New Roman" w:hAnsi="Times New Roman"/>
          <w:sz w:val="24"/>
          <w:szCs w:val="24"/>
          <w:lang w:eastAsia="en-AU"/>
        </w:rPr>
        <w:t>enterprises</w:t>
      </w:r>
      <w:r w:rsidRPr="00507779">
        <w:rPr>
          <w:rFonts w:ascii="Times New Roman" w:hAnsi="Times New Roman"/>
          <w:sz w:val="24"/>
          <w:szCs w:val="24"/>
          <w:lang w:eastAsia="en-AU"/>
        </w:rPr>
        <w:t>, e</w:t>
      </w:r>
      <w:r>
        <w:rPr>
          <w:rFonts w:ascii="Times New Roman" w:hAnsi="Times New Roman"/>
          <w:sz w:val="24"/>
          <w:szCs w:val="24"/>
          <w:lang w:eastAsia="en-AU"/>
        </w:rPr>
        <w:t>.</w:t>
      </w:r>
      <w:r w:rsidRPr="00507779">
        <w:rPr>
          <w:rFonts w:ascii="Times New Roman" w:hAnsi="Times New Roman"/>
          <w:sz w:val="24"/>
          <w:szCs w:val="24"/>
          <w:lang w:eastAsia="en-AU"/>
        </w:rPr>
        <w:t>g</w:t>
      </w:r>
      <w:r>
        <w:rPr>
          <w:rFonts w:ascii="Times New Roman" w:hAnsi="Times New Roman"/>
          <w:sz w:val="24"/>
          <w:szCs w:val="24"/>
          <w:lang w:eastAsia="en-AU"/>
        </w:rPr>
        <w:t>.</w:t>
      </w:r>
      <w:r w:rsidRPr="00507779">
        <w:rPr>
          <w:rFonts w:ascii="Times New Roman" w:hAnsi="Times New Roman"/>
          <w:sz w:val="24"/>
          <w:szCs w:val="24"/>
          <w:lang w:eastAsia="en-AU"/>
        </w:rPr>
        <w:t xml:space="preserve"> grain legumes, livestock or fruit trees, </w:t>
      </w:r>
      <w:r>
        <w:rPr>
          <w:rFonts w:ascii="Times New Roman" w:hAnsi="Times New Roman"/>
          <w:sz w:val="24"/>
          <w:szCs w:val="24"/>
          <w:lang w:eastAsia="en-AU"/>
        </w:rPr>
        <w:t>vegetables, etc).</w:t>
      </w:r>
    </w:p>
    <w:p w:rsidR="001E66D8" w:rsidRPr="004700E3" w:rsidRDefault="001E66D8" w:rsidP="00853033">
      <w:pPr>
        <w:autoSpaceDE w:val="0"/>
        <w:autoSpaceDN w:val="0"/>
        <w:adjustRightInd w:val="0"/>
        <w:spacing w:line="360" w:lineRule="auto"/>
        <w:jc w:val="both"/>
        <w:rPr>
          <w:rFonts w:ascii="Times New Roman" w:hAnsi="Times New Roman"/>
          <w:sz w:val="24"/>
          <w:szCs w:val="24"/>
        </w:rPr>
      </w:pPr>
    </w:p>
    <w:p w:rsidR="00990F9C" w:rsidRPr="005F6264" w:rsidRDefault="00990F9C" w:rsidP="00990F9C">
      <w:pPr>
        <w:autoSpaceDE w:val="0"/>
        <w:autoSpaceDN w:val="0"/>
        <w:adjustRightInd w:val="0"/>
        <w:jc w:val="both"/>
        <w:rPr>
          <w:rFonts w:ascii="Times New Roman" w:hAnsi="Times New Roman"/>
          <w:b/>
          <w:sz w:val="24"/>
          <w:szCs w:val="24"/>
        </w:rPr>
      </w:pPr>
      <w:r w:rsidRPr="005F6264">
        <w:rPr>
          <w:rFonts w:ascii="Times New Roman" w:hAnsi="Times New Roman"/>
          <w:b/>
          <w:sz w:val="24"/>
          <w:szCs w:val="24"/>
        </w:rPr>
        <w:t>Scaling out in a biocomplex and dynamic world</w:t>
      </w:r>
    </w:p>
    <w:p w:rsidR="005F6264" w:rsidRPr="00F61A86" w:rsidRDefault="005F6264" w:rsidP="00990F9C">
      <w:pPr>
        <w:autoSpaceDE w:val="0"/>
        <w:autoSpaceDN w:val="0"/>
        <w:adjustRightInd w:val="0"/>
        <w:jc w:val="both"/>
        <w:rPr>
          <w:rFonts w:ascii="Times New Roman" w:hAnsi="Times New Roman"/>
          <w:sz w:val="24"/>
          <w:szCs w:val="24"/>
        </w:rPr>
      </w:pPr>
    </w:p>
    <w:p w:rsidR="00990F9C" w:rsidRPr="00F61A86" w:rsidRDefault="00990F9C" w:rsidP="00990F9C">
      <w:pPr>
        <w:autoSpaceDE w:val="0"/>
        <w:autoSpaceDN w:val="0"/>
        <w:adjustRightInd w:val="0"/>
        <w:spacing w:line="480" w:lineRule="auto"/>
        <w:jc w:val="both"/>
        <w:rPr>
          <w:rFonts w:ascii="Times New Roman" w:hAnsi="Times New Roman"/>
          <w:sz w:val="24"/>
          <w:szCs w:val="24"/>
        </w:rPr>
      </w:pPr>
      <w:r w:rsidRPr="00F61A86">
        <w:rPr>
          <w:rFonts w:ascii="Times New Roman" w:hAnsi="Times New Roman"/>
          <w:sz w:val="24"/>
          <w:szCs w:val="24"/>
        </w:rPr>
        <w:t xml:space="preserve">Researchers recognise the complexity of farming systems. Biophysical production systems are made up of crops, pastures, livestock, soil, and climate together with inputs and outputs as well as the management system made up people, values, knowledge, resources, monitoring opportunities </w:t>
      </w:r>
      <w:r w:rsidRPr="00F61A86">
        <w:rPr>
          <w:rFonts w:ascii="Times New Roman" w:hAnsi="Times New Roman"/>
          <w:sz w:val="24"/>
          <w:szCs w:val="24"/>
        </w:rPr>
        <w:lastRenderedPageBreak/>
        <w:t xml:space="preserve">and decision making (Keating and McCown, 2001). Characterizing farming systems and interactions among their components is crucial to identify innovative options, and to provide insights on better targeting. To achieve this, modelling approaches will be explored. Farm-scale analytical tools that can adequately model dynamics and key interactions in a real farm will be used to analyse and simplify the complexity as well as to simulate the productivity of highly-constrained smallholder farming systems. Approaches of two </w:t>
      </w:r>
      <w:r>
        <w:rPr>
          <w:rFonts w:ascii="Times New Roman" w:hAnsi="Times New Roman"/>
          <w:sz w:val="24"/>
          <w:szCs w:val="24"/>
        </w:rPr>
        <w:t>bio-economic simulation models</w:t>
      </w:r>
      <w:r w:rsidRPr="00F61A86">
        <w:rPr>
          <w:rFonts w:ascii="Times New Roman" w:hAnsi="Times New Roman"/>
          <w:sz w:val="24"/>
          <w:szCs w:val="24"/>
        </w:rPr>
        <w:t xml:space="preserve"> will be </w:t>
      </w:r>
      <w:r>
        <w:rPr>
          <w:rFonts w:ascii="Times New Roman" w:hAnsi="Times New Roman"/>
          <w:sz w:val="24"/>
          <w:szCs w:val="24"/>
        </w:rPr>
        <w:t>used</w:t>
      </w:r>
      <w:r w:rsidRPr="00F61A86">
        <w:rPr>
          <w:rFonts w:ascii="Times New Roman" w:hAnsi="Times New Roman"/>
          <w:sz w:val="24"/>
          <w:szCs w:val="24"/>
        </w:rPr>
        <w:t xml:space="preserve"> to propose an integrating platform for assessing changes in system productivity at farm-scale across all project sites. Findings will be used to make forward projections of indicators and outcomes/impact indicators at scale building on the monitoring data to be collected. Two candidate approaches are: NUANCES (Nutrient Use in Animal and Cropping Systems: Efficiencies and Scales) and APSFarm (Agricultural Production System: whole farm business simulator). NUANCES (</w:t>
      </w:r>
      <w:hyperlink r:id="rId16" w:history="1">
        <w:r w:rsidRPr="00F61A86">
          <w:rPr>
            <w:rStyle w:val="Hyperlink"/>
            <w:rFonts w:ascii="Times New Roman" w:hAnsi="Times New Roman"/>
            <w:sz w:val="24"/>
            <w:szCs w:val="24"/>
          </w:rPr>
          <w:t>http://www.africanuances.nl</w:t>
        </w:r>
      </w:hyperlink>
      <w:r w:rsidRPr="00F61A86">
        <w:rPr>
          <w:rFonts w:ascii="Times New Roman" w:hAnsi="Times New Roman"/>
          <w:sz w:val="24"/>
          <w:szCs w:val="24"/>
        </w:rPr>
        <w:t xml:space="preserve">; Giller et al., 2006; Tittonell et al., 2005, 2007) has been developed by Wageningen University and applied to explore nutrient management strategies across soil fertility gradients in Africa. APSFarm (de Voil et al., 2009) is an extended configuration of the APSIM (Agricultural Production Systems SIMulator) that has been developed by several scientists in Australia (e.g., McCown et al., 1996; Keating et al., 2003). </w:t>
      </w:r>
      <w:r>
        <w:rPr>
          <w:rFonts w:ascii="Times New Roman" w:hAnsi="Times New Roman"/>
          <w:sz w:val="24"/>
          <w:szCs w:val="24"/>
        </w:rPr>
        <w:t>Selected frameworks integrate m</w:t>
      </w:r>
      <w:r w:rsidRPr="00F61A86">
        <w:rPr>
          <w:rFonts w:ascii="Times New Roman" w:hAnsi="Times New Roman"/>
          <w:sz w:val="24"/>
          <w:szCs w:val="24"/>
        </w:rPr>
        <w:t xml:space="preserve">odules </w:t>
      </w:r>
      <w:r>
        <w:rPr>
          <w:rFonts w:ascii="Times New Roman" w:hAnsi="Times New Roman"/>
          <w:sz w:val="24"/>
          <w:szCs w:val="24"/>
        </w:rPr>
        <w:t>that have been developed and applied</w:t>
      </w:r>
      <w:r w:rsidRPr="00F61A86">
        <w:rPr>
          <w:rFonts w:ascii="Times New Roman" w:hAnsi="Times New Roman"/>
          <w:sz w:val="24"/>
          <w:szCs w:val="24"/>
        </w:rPr>
        <w:t xml:space="preserve"> in the highly resource-constrained, low yielding cereal/legume as well as variable climatic systems in sub-Saharan Africa (SSA). The different approaches will be presented and </w:t>
      </w:r>
      <w:commentRangeStart w:id="61"/>
      <w:r w:rsidRPr="00F61A86">
        <w:rPr>
          <w:rFonts w:ascii="Times New Roman" w:hAnsi="Times New Roman"/>
          <w:sz w:val="24"/>
          <w:szCs w:val="24"/>
        </w:rPr>
        <w:t>described</w:t>
      </w:r>
      <w:commentRangeEnd w:id="61"/>
      <w:r w:rsidR="007E4E57">
        <w:rPr>
          <w:rStyle w:val="CommentReference"/>
        </w:rPr>
        <w:commentReference w:id="61"/>
      </w:r>
      <w:r w:rsidRPr="00F61A86">
        <w:rPr>
          <w:rFonts w:ascii="Times New Roman" w:hAnsi="Times New Roman"/>
          <w:sz w:val="24"/>
          <w:szCs w:val="24"/>
        </w:rPr>
        <w:t>.</w:t>
      </w:r>
    </w:p>
    <w:p w:rsidR="00990F9C" w:rsidRDefault="00990F9C" w:rsidP="00990F9C">
      <w:pPr>
        <w:autoSpaceDE w:val="0"/>
        <w:autoSpaceDN w:val="0"/>
        <w:adjustRightInd w:val="0"/>
        <w:jc w:val="both"/>
        <w:rPr>
          <w:rFonts w:ascii="Times New Roman" w:hAnsi="Times New Roman"/>
          <w:sz w:val="24"/>
          <w:szCs w:val="24"/>
        </w:rPr>
      </w:pPr>
      <w:r w:rsidRPr="00A6727D">
        <w:rPr>
          <w:rFonts w:ascii="Times New Roman" w:hAnsi="Times New Roman"/>
          <w:sz w:val="24"/>
          <w:szCs w:val="24"/>
        </w:rPr>
        <w:t>NUANCES approach</w:t>
      </w:r>
    </w:p>
    <w:p w:rsidR="00990F9C" w:rsidRPr="00A6727D" w:rsidRDefault="00990F9C" w:rsidP="00990F9C">
      <w:pPr>
        <w:autoSpaceDE w:val="0"/>
        <w:autoSpaceDN w:val="0"/>
        <w:adjustRightInd w:val="0"/>
        <w:jc w:val="both"/>
        <w:rPr>
          <w:rFonts w:ascii="Times New Roman" w:hAnsi="Times New Roman"/>
          <w:sz w:val="24"/>
          <w:szCs w:val="24"/>
        </w:rPr>
      </w:pPr>
    </w:p>
    <w:p w:rsidR="00990F9C" w:rsidRPr="00A6727D" w:rsidRDefault="00990F9C" w:rsidP="00990F9C">
      <w:pPr>
        <w:spacing w:line="480" w:lineRule="auto"/>
        <w:jc w:val="both"/>
        <w:rPr>
          <w:rFonts w:ascii="Times New Roman" w:hAnsi="Times New Roman"/>
          <w:sz w:val="24"/>
          <w:szCs w:val="24"/>
        </w:rPr>
      </w:pPr>
      <w:r w:rsidRPr="00A6727D">
        <w:rPr>
          <w:rFonts w:ascii="Times New Roman" w:hAnsi="Times New Roman"/>
          <w:sz w:val="24"/>
          <w:szCs w:val="24"/>
        </w:rPr>
        <w:t>To adequately simulate the agricultural production of African smallholder farming systems, improved understanding of their complexity and heterogeneity is unavoidable. The NUANCES approach will used to estimate the variability associated with differences in soil fertility indicators between fields within single farms using the FARSIM module (Tittonell et al. 2007). The production systems simulation models can then be parameterised for a ‘</w:t>
      </w:r>
      <w:r w:rsidRPr="00A6727D">
        <w:rPr>
          <w:rFonts w:ascii="Times New Roman" w:hAnsi="Times New Roman"/>
          <w:i/>
          <w:sz w:val="24"/>
          <w:szCs w:val="24"/>
        </w:rPr>
        <w:t>virtual</w:t>
      </w:r>
      <w:r w:rsidRPr="00A6727D">
        <w:rPr>
          <w:rFonts w:ascii="Times New Roman" w:hAnsi="Times New Roman"/>
          <w:sz w:val="24"/>
          <w:szCs w:val="24"/>
        </w:rPr>
        <w:t xml:space="preserve">’ farm that represents one of these groups. Household categorisation provides better understanding on how </w:t>
      </w:r>
      <w:r w:rsidRPr="00A6727D">
        <w:rPr>
          <w:rFonts w:ascii="Times New Roman" w:hAnsi="Times New Roman"/>
          <w:sz w:val="24"/>
          <w:szCs w:val="24"/>
        </w:rPr>
        <w:lastRenderedPageBreak/>
        <w:t>the specific objectives and endowments of different household types affect resource allocation leading to soil heterogeneity. The formulated typology will be used to distinguish patterns of soil fertility management and status among farm types. Soil variability and nutrient stocks within each group can be studied. Cropping systems can therefore be simulated within the farm for different field types. This approach has the capability to identify different classes of soil fertility that can be used to evaluate the level of soil responsiveness in terms of ‘</w:t>
      </w:r>
      <w:r w:rsidRPr="00A6727D">
        <w:rPr>
          <w:rFonts w:ascii="Times New Roman" w:hAnsi="Times New Roman"/>
          <w:i/>
          <w:sz w:val="24"/>
          <w:szCs w:val="24"/>
        </w:rPr>
        <w:t>response</w:t>
      </w:r>
      <w:r w:rsidRPr="00A6727D">
        <w:rPr>
          <w:rFonts w:ascii="Times New Roman" w:hAnsi="Times New Roman"/>
          <w:sz w:val="24"/>
          <w:szCs w:val="24"/>
        </w:rPr>
        <w:t>’, ‘</w:t>
      </w:r>
      <w:r w:rsidRPr="00A6727D">
        <w:rPr>
          <w:rFonts w:ascii="Times New Roman" w:hAnsi="Times New Roman"/>
          <w:i/>
          <w:sz w:val="24"/>
          <w:szCs w:val="24"/>
        </w:rPr>
        <w:t>intermediate</w:t>
      </w:r>
      <w:r w:rsidRPr="00A6727D">
        <w:rPr>
          <w:rFonts w:ascii="Times New Roman" w:hAnsi="Times New Roman"/>
          <w:sz w:val="24"/>
          <w:szCs w:val="24"/>
        </w:rPr>
        <w:t>’ and ‘</w:t>
      </w:r>
      <w:r w:rsidRPr="00A6727D">
        <w:rPr>
          <w:rFonts w:ascii="Times New Roman" w:hAnsi="Times New Roman"/>
          <w:i/>
          <w:sz w:val="24"/>
          <w:szCs w:val="24"/>
        </w:rPr>
        <w:t>non-responsive</w:t>
      </w:r>
      <w:r w:rsidRPr="00A6727D">
        <w:rPr>
          <w:rFonts w:ascii="Times New Roman" w:hAnsi="Times New Roman"/>
          <w:sz w:val="24"/>
          <w:szCs w:val="24"/>
        </w:rPr>
        <w:t>’ fields within the farm. Different combinations of crops and soils can be distinguished at the field scale for simulating the interactions occurring within the farm for aforementioned different field types.</w:t>
      </w:r>
    </w:p>
    <w:p w:rsidR="00990F9C" w:rsidRPr="00A6727D" w:rsidRDefault="00990F9C" w:rsidP="00990F9C">
      <w:pPr>
        <w:spacing w:line="480" w:lineRule="auto"/>
        <w:jc w:val="both"/>
        <w:rPr>
          <w:rFonts w:ascii="Times New Roman" w:hAnsi="Times New Roman"/>
          <w:sz w:val="24"/>
          <w:szCs w:val="24"/>
        </w:rPr>
      </w:pPr>
      <w:r w:rsidRPr="00A6727D">
        <w:rPr>
          <w:rFonts w:ascii="Times New Roman" w:hAnsi="Times New Roman"/>
          <w:sz w:val="24"/>
          <w:szCs w:val="24"/>
        </w:rPr>
        <w:t>NUANCES framework integrates a livestock module (LIVSIM, Rufino et al., 2007) that can be used to simulate livestock production and manure handling in smallholder farming systems. Trade-off analysis can also be done to estimate costs and benefits from the innovations. Bio-economic models (e.g., Affholder et al., 2010) or biophysical dynamic simulation models coupled with optimisation algorithms and objective functions representing farmer’s priorities (Tittonell et al., 2007) will be used for farm economic analysis.</w:t>
      </w:r>
    </w:p>
    <w:p w:rsidR="00990F9C" w:rsidRDefault="00990F9C" w:rsidP="00990F9C">
      <w:pPr>
        <w:autoSpaceDE w:val="0"/>
        <w:autoSpaceDN w:val="0"/>
        <w:adjustRightInd w:val="0"/>
        <w:jc w:val="both"/>
        <w:rPr>
          <w:rFonts w:ascii="Times New Roman" w:hAnsi="Times New Roman"/>
          <w:sz w:val="24"/>
          <w:szCs w:val="24"/>
        </w:rPr>
      </w:pPr>
      <w:r w:rsidRPr="00A6727D">
        <w:rPr>
          <w:rFonts w:ascii="Times New Roman" w:hAnsi="Times New Roman"/>
          <w:sz w:val="24"/>
          <w:szCs w:val="24"/>
        </w:rPr>
        <w:t>APSFARM framework</w:t>
      </w:r>
    </w:p>
    <w:p w:rsidR="00990F9C" w:rsidRPr="00A6727D" w:rsidRDefault="00990F9C" w:rsidP="00990F9C">
      <w:pPr>
        <w:autoSpaceDE w:val="0"/>
        <w:autoSpaceDN w:val="0"/>
        <w:adjustRightInd w:val="0"/>
        <w:jc w:val="both"/>
        <w:rPr>
          <w:rFonts w:ascii="Times New Roman" w:hAnsi="Times New Roman"/>
          <w:sz w:val="24"/>
          <w:szCs w:val="24"/>
        </w:rPr>
      </w:pPr>
    </w:p>
    <w:p w:rsidR="00990F9C" w:rsidRPr="00A6727D" w:rsidRDefault="00990F9C" w:rsidP="00990F9C">
      <w:pPr>
        <w:spacing w:line="480" w:lineRule="auto"/>
        <w:jc w:val="both"/>
        <w:rPr>
          <w:rFonts w:ascii="Times New Roman" w:hAnsi="Times New Roman"/>
          <w:sz w:val="24"/>
          <w:szCs w:val="24"/>
        </w:rPr>
      </w:pPr>
      <w:r w:rsidRPr="00A6727D">
        <w:rPr>
          <w:rFonts w:ascii="Times New Roman" w:hAnsi="Times New Roman"/>
          <w:sz w:val="24"/>
          <w:szCs w:val="24"/>
        </w:rPr>
        <w:t>The capability of the APSIM model to capture the interactions between climatic conditions, soil types, and nutrient dynamics as well as to simulate the two-way transition between flooded and non-flooded soil conditions in cereal-based farming systems in Africa will be explored. Available published papers on the application of maize, sorghum, pearl millet, rice, and leguminous crops in sub-Saharan Africa will be reviewed. The study will focus on key legumes such as common beans, cowpea, groundnut, pigeonpea, and soybean, and pastures. The different cropping systems, management practices, inputs and simulation outputs will be assessed to provide insights in the flexibility of APSIM by combining different modules in the same simulation.</w:t>
      </w:r>
    </w:p>
    <w:p w:rsidR="00E26D5D" w:rsidRPr="00E26D5D" w:rsidRDefault="00E26D5D" w:rsidP="00E26D5D">
      <w:pPr>
        <w:spacing w:line="480" w:lineRule="auto"/>
        <w:jc w:val="both"/>
        <w:rPr>
          <w:rFonts w:ascii="Times New Roman" w:hAnsi="Times New Roman"/>
          <w:color w:val="000000"/>
          <w:sz w:val="24"/>
          <w:szCs w:val="24"/>
        </w:rPr>
      </w:pPr>
    </w:p>
    <w:p w:rsidR="00962552" w:rsidRDefault="00962552">
      <w:pPr>
        <w:rPr>
          <w:rFonts w:eastAsia="MS Mincho"/>
          <w:sz w:val="22"/>
          <w:szCs w:val="24"/>
          <w:lang w:eastAsia="en-GB"/>
        </w:rPr>
      </w:pPr>
      <w:r>
        <w:rPr>
          <w:sz w:val="22"/>
        </w:rPr>
        <w:br w:type="page"/>
      </w:r>
    </w:p>
    <w:p w:rsidR="00481C46" w:rsidRPr="00B73D03" w:rsidRDefault="00481C46" w:rsidP="00B73D03">
      <w:pPr>
        <w:pStyle w:val="NormalWeb"/>
        <w:spacing w:before="0" w:beforeAutospacing="0" w:after="0" w:afterAutospacing="0" w:line="360" w:lineRule="auto"/>
        <w:ind w:left="480" w:hanging="480"/>
        <w:jc w:val="both"/>
        <w:divId w:val="2097243688"/>
        <w:rPr>
          <w:b/>
        </w:rPr>
      </w:pPr>
      <w:r w:rsidRPr="00B73D03">
        <w:rPr>
          <w:b/>
        </w:rPr>
        <w:lastRenderedPageBreak/>
        <w:t>References</w:t>
      </w:r>
    </w:p>
    <w:p w:rsidR="001B7CA6" w:rsidRPr="00B73D03" w:rsidRDefault="001B7CA6" w:rsidP="00B73D03">
      <w:pPr>
        <w:pStyle w:val="NormalWeb"/>
        <w:spacing w:before="0" w:beforeAutospacing="0" w:after="0" w:afterAutospacing="0" w:line="360" w:lineRule="auto"/>
        <w:ind w:left="480" w:hanging="480"/>
        <w:jc w:val="both"/>
        <w:divId w:val="2097243688"/>
      </w:pP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Andriesse, W., Giller, K.E., Jiggins, J., Loffler, H., Oosterveer, P., Woodhill, J., 2007. The Role of Agriculture in Achieving MDG1—A Review of the Leading Reports. Wageningen International, Wageningen.</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Baijukya, F.P., De Ridder, N., Masuki, K.F., Giller, K.E., 2005. Dynamics of banana-based farming systems in Bukoba district, Tanzania: Changes in land use, cropping and cattle keeping. Agriculture, Ecosystems and Environment 106, 395-406.</w:t>
      </w:r>
    </w:p>
    <w:p w:rsidR="0031109C" w:rsidRPr="00B73D03" w:rsidRDefault="0031109C" w:rsidP="00B73D03">
      <w:pPr>
        <w:spacing w:line="360" w:lineRule="auto"/>
        <w:ind w:left="360" w:hanging="360"/>
        <w:divId w:val="2097243688"/>
        <w:rPr>
          <w:rFonts w:ascii="Times New Roman" w:hAnsi="Times New Roman"/>
          <w:sz w:val="24"/>
          <w:szCs w:val="24"/>
        </w:rPr>
      </w:pPr>
      <w:r w:rsidRPr="00B73D03">
        <w:rPr>
          <w:rFonts w:ascii="Times New Roman" w:hAnsi="Times New Roman"/>
          <w:sz w:val="24"/>
          <w:szCs w:val="24"/>
        </w:rPr>
        <w:t xml:space="preserve">Bezner-Kerr, R., S.S. Snapp, M. Chirwa, L. Shumba and R. Msachi. 2007. Participatory research on legume diversification with Malawian smallholder farmers for improved human nutrition and soil fertility. </w:t>
      </w:r>
      <w:r w:rsidRPr="00B73D03">
        <w:rPr>
          <w:rFonts w:ascii="Times New Roman" w:hAnsi="Times New Roman"/>
          <w:i/>
          <w:sz w:val="24"/>
          <w:szCs w:val="24"/>
        </w:rPr>
        <w:t>Experimental Agriculture</w:t>
      </w:r>
      <w:r w:rsidRPr="00B73D03">
        <w:rPr>
          <w:rFonts w:ascii="Times New Roman" w:hAnsi="Times New Roman"/>
          <w:sz w:val="24"/>
          <w:szCs w:val="24"/>
        </w:rPr>
        <w:t>. 43:437-453</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fldChar w:fldCharType="begin" w:fldLock="1"/>
      </w:r>
      <w:r w:rsidRPr="00B73D03">
        <w:instrText xml:space="preserve">ADDIN Mendeley Bibliography CSL_BIBLIOGRAPHY </w:instrText>
      </w:r>
      <w:r w:rsidRPr="00B73D03">
        <w:fldChar w:fldCharType="separate"/>
      </w:r>
      <w:r w:rsidRPr="00B73D03">
        <w:t>Brydon-Miller, M., Greenwood, D., Maguire, P., 2003. Why Action Research? Action Research. 1, 9-28.</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Cecchi, G., Wint, W., Shaw, A., Marletta, A., Mattioli, R., Robinson, T., 2010. Geographic distribution and environmental characterization of livestock production systems in eastern Africa. Agriculture, Ecosystems and Environment 135, 98-110.</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Clay, D., Reardon, T., Kangasniemi, J., 1998. Sustainable intensification in the highland tropics: Rwandan farmers‟ investments in land conservation and soil fertility. Economic Development and Cultural Change 46, 351-377.</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Cooke, B., Kothari, U., 2001. The case of participation as tyranny, in: Cooke, B., Kothari, U. (Eds.), Participation: The New Tyranny? Zed Books Ltd, London, pp. 1-15.</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De Ridder, N., Breman, H., Van Keulen, H., Stomph, T.J., 2004. Revisiting a ‘cure against land hunger’: soil fertility management and farming systems dynamics in the West African Sahel. Agricultural Systems 80, 109–131.</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Dixon, J., Gulliver, J., Gibbon, D., 2001. Farming Systems and Poverty, Improving Farmers Livelihoods in a Changing Wold. Food and Agriculture Organization and World Bank, Rome, Italy, and Washington, DC, US.</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rPr>
          <w:lang w:val="fr-FR"/>
        </w:rPr>
        <w:t xml:space="preserve">Ebanyat, P., de Ridder, N., de Jager, A., Delve, R.J., Bekunda, M.A., Giller, K.E., 2010. </w:t>
      </w:r>
      <w:r w:rsidRPr="00B73D03">
        <w:t>Impacts of heterogeneity in soil fertility on legume-finger millet productivity, farmers' targeting and economic benefits. Nutrient Cycling in Agroecosystems 87, 209-231.</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Foresight, 2011. The Future of Food and Farming: Challenges and Choices for Global Sustainability. Final Project Report. The Government Office for Science, London.</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Giller, K.E., Rowe, E., de Ridder, N., van Keulen, H., 2006. Resource use dynamics and interactions in the tropics: scaling up in space and time. Agricultural Systems 88, 8-27.</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lastRenderedPageBreak/>
        <w:t>IAC, 2004. Realising the Promise and Potential of African Agriculture. Science andTechnology Strategies for Improving Agricultural Productivity and Food Security in Africa, InterAcademic Council, The Netherlands. 266pp.</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Keating, B.A., Carberry, P.S., Hammer, G.L., Probert, M.E., Robertson, M.J., Holzworth, D., Huth, N.I., Hargreaves, J.N.G., Meinke, H., Hochman, Z., McLean, G., Verberg, K., Snow, V., Dimes, J., Silburn, M., Wang, E., Brown, S., Bristow, K., Asseng, S., Chapman, S.C., McCown, R.L., Freebairn, D.M., Smith, C.J., 2003. An overview of APSIM, a model designed for farming systems simulation. European Journal of Agronomy 18, 267–288.</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Kerr Bezner, R., Berti, P.R., Shumba, L., 2010. Effects of a participatory agriculture and nutrition education project on child growth in northern Malawi (</w:t>
      </w:r>
      <w:hyperlink r:id="rId17" w:history="1">
        <w:r w:rsidRPr="00B73D03">
          <w:rPr>
            <w:rStyle w:val="Hyperlink"/>
          </w:rPr>
          <w:t>http://hdl.handle.net/10625/45318</w:t>
        </w:r>
      </w:hyperlink>
      <w:r w:rsidRPr="00B73D03">
        <w:t>).</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rPr>
          <w:lang w:val="fr-FR"/>
        </w:rPr>
        <w:t xml:space="preserve">Knueppel, D., Demment, M., Kaiser, L., 2010. </w:t>
      </w:r>
      <w:r w:rsidRPr="00B73D03">
        <w:t>Validation of the Household Food Insecurity Access Scale in rural Tanzania. Public Health Nutrition 13, 360-367.</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McCown, R.L., Hammer, G.L., Hargreaves. J.N.G., Holzworth, D.P., Freebairn, D.M., 1996. APSIM: a novel software system for model development, model testing, and simulation in agricultural systems research. Agricultural Systems 50, 255-271.</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McIntire, J., Bourzat, D., Pingali, P., 1992. Crop–Livestock Interactions in sub-Saharan Africa. World Bank, Washington, DC, US.</w:t>
      </w:r>
    </w:p>
    <w:p w:rsidR="0031109C" w:rsidRPr="00B73D03" w:rsidRDefault="0031109C" w:rsidP="00B73D03">
      <w:pPr>
        <w:pStyle w:val="NormalWeb"/>
        <w:spacing w:before="0" w:beforeAutospacing="0" w:after="0" w:afterAutospacing="0" w:line="360" w:lineRule="auto"/>
        <w:ind w:left="480" w:hanging="480"/>
        <w:jc w:val="both"/>
        <w:divId w:val="2097243688"/>
      </w:pP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Meulman, J.J., Heiser, W.J., 2005. SPSS Categories 14.0. Chicago, IL: SPSS Inc. Available via SPSS at http://www.spss.com/SPSS Categories 14.0.</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Myaka, F.A., Sakala, W.D., Adu-Gyamfi. J.J., Kamalongo, D., Ngwira, A., Odgaard, R., Nielsen, N.E., Hogh-Jensen, H., 2006. Yields and accumulations of N and P in farmer managed maize-pigeonpea intercrops in semi-arid Africa. Plant Soil 285:207–220</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O’Brien, R., 1998. An Overview of the Methodological Approach of Action Research, p. 32.</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Pretty, J.N.; Toulmin, C.; Williams, S., 2011: Sustain</w:t>
      </w:r>
      <w:r w:rsidRPr="00B73D03">
        <w:softHyphen/>
        <w:t>able intensification in African agriculture. International Journal of Agricultural Sustainability Vol 9 (1), pp. 5–24</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Quaye, W., 2008. Food security situation in northern Ghana, coping strategies and related constraints. African Journal of Agricultural Research Vol. 3 (5), pp. 334-342.</w:t>
      </w:r>
    </w:p>
    <w:p w:rsidR="0031109C" w:rsidRPr="00B73D03" w:rsidRDefault="001B5617" w:rsidP="00B73D03">
      <w:pPr>
        <w:pStyle w:val="NormalWeb"/>
        <w:spacing w:before="0" w:beforeAutospacing="0" w:after="0" w:afterAutospacing="0" w:line="360" w:lineRule="auto"/>
        <w:ind w:left="480" w:hanging="480"/>
        <w:jc w:val="both"/>
        <w:divId w:val="2097243688"/>
      </w:pPr>
      <w:r w:rsidRPr="00B73D03">
        <w:t>Rufino, M.C., Herrero, M., Van Wijk, M.T., Hemerink, L., de Ridder, N., Giller, K.E., 2009. Lifetime productivity of dairy cows in smallholder farming systems of the Central Highlands of Kenya. Animal 3, 1044–1056</w:t>
      </w:r>
      <w:r w:rsidR="0031109C" w:rsidRPr="00B73D03">
        <w:t>Scoones, I., 1998. Sustainable Rural Livelihoods a Framework for Analysis. IDS Working Paper 72. Brighton, p. 22.</w:t>
      </w:r>
    </w:p>
    <w:p w:rsidR="0031109C" w:rsidRPr="00B73D03" w:rsidRDefault="0031109C" w:rsidP="00B73D03">
      <w:pPr>
        <w:spacing w:line="360" w:lineRule="auto"/>
        <w:ind w:left="450" w:right="-241" w:hanging="450"/>
        <w:divId w:val="2097243688"/>
        <w:rPr>
          <w:rFonts w:ascii="Times New Roman" w:hAnsi="Times New Roman"/>
          <w:sz w:val="24"/>
          <w:szCs w:val="24"/>
        </w:rPr>
      </w:pPr>
      <w:r w:rsidRPr="00B73D03">
        <w:rPr>
          <w:rStyle w:val="eudoraheader"/>
          <w:rFonts w:ascii="Times New Roman" w:hAnsi="Times New Roman"/>
          <w:sz w:val="24"/>
          <w:szCs w:val="24"/>
        </w:rPr>
        <w:t xml:space="preserve">Snapp, S. </w:t>
      </w:r>
      <w:r w:rsidRPr="00B73D03">
        <w:rPr>
          <w:rFonts w:ascii="Times New Roman" w:hAnsi="Times New Roman"/>
          <w:sz w:val="24"/>
          <w:szCs w:val="24"/>
        </w:rPr>
        <w:t>S. M.J. Blackie, R.A. Gilbert, R. Bezner-Kerr, and G.Y. Kanyama-Phiri</w:t>
      </w:r>
      <w:r w:rsidRPr="00B73D03">
        <w:rPr>
          <w:rStyle w:val="eudoraheader"/>
          <w:rFonts w:ascii="Times New Roman" w:hAnsi="Times New Roman"/>
          <w:sz w:val="24"/>
          <w:szCs w:val="24"/>
        </w:rPr>
        <w:t xml:space="preserve">. 2010. </w:t>
      </w:r>
      <w:r w:rsidRPr="00B73D03">
        <w:rPr>
          <w:rFonts w:ascii="Times New Roman" w:hAnsi="Times New Roman"/>
          <w:sz w:val="24"/>
          <w:szCs w:val="24"/>
        </w:rPr>
        <w:t>Biodiversity can support a greener revolution in Africa. PNAS 107: 20840-20845</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lastRenderedPageBreak/>
        <w:t>Tittonell, P., Vanlauwe, B., Leffelaar, P.A., Rowe, E.C., Giller, K.E., 2005. Exploring diversity in soil fertility management of smallholder farms in western Kenya. I. Heterogeneity at region and farm scale. Agricultural Ecosystems Environment 110, 166-184.</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Tittonell, P., van Wijk, M.T., Rufino, M.C., Vrugt, J.A., Giller, K.E., 2007a. Analysing trade-offs in resource and labour allocation by smallholder farmers using inverse modelling techniques: a case study from Kakamega district, western Kenya. Agricultural Systems 95, 76-95.</w:t>
      </w:r>
    </w:p>
    <w:p w:rsidR="0031109C" w:rsidRPr="00B73D03" w:rsidRDefault="0031109C" w:rsidP="00B73D03">
      <w:pPr>
        <w:pStyle w:val="NormalWeb"/>
        <w:spacing w:before="0" w:beforeAutospacing="0" w:after="0" w:afterAutospacing="0" w:line="360" w:lineRule="auto"/>
        <w:ind w:left="480" w:hanging="480"/>
        <w:jc w:val="both"/>
        <w:divId w:val="2097243688"/>
      </w:pPr>
      <w:r w:rsidRPr="00B73D03">
        <w:t>Tittonell, P., Muriuki, A., Shepherd, K.D., Mugendi, D., Kaizzi, K.C., Okeyo, J., Verchot, L., Coe, R., Vanlauwe, B., 2010. The diversity of rural livelihoods and their influence on soil fertility in agricultural systems of East Africa - a typology of smallholder farms. Agricultural Systems 103, 83-97.</w:t>
      </w:r>
    </w:p>
    <w:p w:rsidR="0031109C" w:rsidRDefault="0031109C" w:rsidP="00B73D03">
      <w:pPr>
        <w:pStyle w:val="NormalWeb"/>
        <w:spacing w:before="0" w:beforeAutospacing="0" w:after="0" w:afterAutospacing="0" w:line="360" w:lineRule="auto"/>
        <w:ind w:left="480" w:hanging="480"/>
        <w:jc w:val="both"/>
        <w:divId w:val="2097243688"/>
        <w:rPr>
          <w:rFonts w:ascii="Book Antiqua" w:hAnsi="Book Antiqua"/>
          <w:sz w:val="22"/>
        </w:rPr>
      </w:pPr>
      <w:r w:rsidRPr="00B73D03">
        <w:fldChar w:fldCharType="end"/>
      </w:r>
    </w:p>
    <w:p w:rsidR="00B17009" w:rsidRPr="0061611B" w:rsidRDefault="00B17009" w:rsidP="00B17009">
      <w:pPr>
        <w:pStyle w:val="NormalWeb"/>
        <w:spacing w:before="0" w:beforeAutospacing="0" w:after="0" w:afterAutospacing="0"/>
        <w:ind w:left="480" w:hanging="480"/>
        <w:jc w:val="center"/>
        <w:divId w:val="2097243688"/>
        <w:rPr>
          <w:rFonts w:ascii="Book Antiqua" w:hAnsi="Book Antiqua"/>
          <w:sz w:val="22"/>
        </w:rPr>
      </w:pPr>
    </w:p>
    <w:sectPr w:rsidR="00B17009" w:rsidRPr="0061611B" w:rsidSect="005857AC">
      <w:pgSz w:w="11906" w:h="16838"/>
      <w:pgMar w:top="1247" w:right="1247" w:bottom="1247" w:left="124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ggie Gill" w:date="2012-07-14T06:50:00Z" w:initials="MG">
    <w:p w:rsidR="001005C7" w:rsidRDefault="001005C7">
      <w:pPr>
        <w:pStyle w:val="CommentText"/>
      </w:pPr>
      <w:r>
        <w:rPr>
          <w:rStyle w:val="CommentReference"/>
        </w:rPr>
        <w:annotationRef/>
      </w:r>
      <w:r>
        <w:t>And also a lot of other factors such as institutional. It would be good to get the concept of multiple dimensions across here</w:t>
      </w:r>
    </w:p>
  </w:comment>
  <w:comment w:id="1" w:author="Maggie Gill" w:date="2012-07-14T06:52:00Z" w:initials="MG">
    <w:p w:rsidR="001005C7" w:rsidRDefault="001005C7">
      <w:pPr>
        <w:pStyle w:val="CommentText"/>
      </w:pPr>
      <w:r>
        <w:rPr>
          <w:rStyle w:val="CommentReference"/>
        </w:rPr>
        <w:annotationRef/>
      </w:r>
      <w:r>
        <w:t>As these are on the way out to be replaced by Sustainable Development goals before this programme really starts generating impact it might be better to omit reference to them as it will look outdated later</w:t>
      </w:r>
    </w:p>
  </w:comment>
  <w:comment w:id="2" w:author="Maggie Gill" w:date="2012-07-14T06:48:00Z" w:initials="MG">
    <w:p w:rsidR="009E24A8" w:rsidRDefault="009E24A8">
      <w:pPr>
        <w:pStyle w:val="CommentText"/>
      </w:pPr>
      <w:r>
        <w:rPr>
          <w:rStyle w:val="CommentReference"/>
        </w:rPr>
        <w:annotationRef/>
      </w:r>
      <w:r>
        <w:t>It would be helpful for where DFID would like to link to this if we could clarify that sustainable intensification includes the economic as well as the environmental dimension</w:t>
      </w:r>
    </w:p>
  </w:comment>
  <w:comment w:id="3" w:author="Maggie Gill" w:date="2012-07-14T06:53:00Z" w:initials="MG">
    <w:p w:rsidR="00031311" w:rsidRDefault="00031311" w:rsidP="00D631C0">
      <w:pPr>
        <w:pStyle w:val="CommentText"/>
      </w:pPr>
      <w:r>
        <w:rPr>
          <w:rStyle w:val="CommentReference"/>
        </w:rPr>
        <w:annotationRef/>
      </w:r>
      <w:r>
        <w:t xml:space="preserve">Where we see an opportunity for DFID to add value is by complementing actions at these levels with a focus on the market </w:t>
      </w:r>
      <w:r w:rsidR="001005C7">
        <w:t xml:space="preserve"> (see diagram in the attachment, which has the market as the next concentric oval</w:t>
      </w:r>
    </w:p>
    <w:p w:rsidR="00031311" w:rsidRDefault="00031311">
      <w:pPr>
        <w:pStyle w:val="CommentText"/>
      </w:pPr>
    </w:p>
  </w:comment>
  <w:comment w:id="4" w:author="Maggie Gill" w:date="2012-07-14T07:35:00Z" w:initials="MG">
    <w:p w:rsidR="003969AB" w:rsidRDefault="003969AB">
      <w:pPr>
        <w:pStyle w:val="CommentText"/>
      </w:pPr>
      <w:r>
        <w:rPr>
          <w:rStyle w:val="CommentReference"/>
        </w:rPr>
        <w:annotationRef/>
      </w:r>
      <w:r>
        <w:t>It might be helpful to clarify here that Africa Rising is about taking options/technologies etc developed in other programmes as I have seen concept notes that say this but also mean they are developing options within the programme which I don’t think is the case here, but then maybe it is?</w:t>
      </w:r>
    </w:p>
  </w:comment>
  <w:comment w:id="6" w:author="Maggie Gill" w:date="2012-07-14T06:56:00Z" w:initials="MG">
    <w:p w:rsidR="001005C7" w:rsidRDefault="001005C7">
      <w:pPr>
        <w:pStyle w:val="CommentText"/>
      </w:pPr>
      <w:r>
        <w:rPr>
          <w:rStyle w:val="CommentReference"/>
        </w:rPr>
        <w:annotationRef/>
      </w:r>
      <w:r>
        <w:t xml:space="preserve">If we bring in the market dimension then we need to be clear when we refer to demand-driven: there is demand for research and demand for agricultural products. I think this demand is about research so would be good to be more specific, </w:t>
      </w:r>
    </w:p>
  </w:comment>
  <w:comment w:id="7" w:author="Maggie Gill" w:date="2012-07-14T06:59:00Z" w:initials="MG">
    <w:p w:rsidR="001005C7" w:rsidRDefault="001005C7">
      <w:pPr>
        <w:pStyle w:val="CommentText"/>
      </w:pPr>
      <w:r>
        <w:rPr>
          <w:rStyle w:val="CommentReference"/>
        </w:rPr>
        <w:annotationRef/>
      </w:r>
      <w:r>
        <w:t>My expectation is that there will be a unique combination for each household</w:t>
      </w:r>
      <w:r w:rsidR="00E96C12">
        <w:t>, so for me this step is more about being clear that trade-offs will exist (even at the household level) and that the research needs to find a way of making this transparent</w:t>
      </w:r>
    </w:p>
  </w:comment>
  <w:comment w:id="8" w:author="Maggie Gill" w:date="2012-07-13T11:31:00Z" w:initials="MG">
    <w:p w:rsidR="00031311" w:rsidRDefault="00031311">
      <w:pPr>
        <w:pStyle w:val="CommentText"/>
      </w:pPr>
      <w:r>
        <w:rPr>
          <w:rStyle w:val="CommentReference"/>
        </w:rPr>
        <w:annotationRef/>
      </w:r>
      <w:r>
        <w:t>Our market funding ‘strand’ might for example provide funds for small enterprises to buy research which could help with the adaptation required for scaling up</w:t>
      </w:r>
    </w:p>
  </w:comment>
  <w:comment w:id="9" w:author="Maggie Gill" w:date="2012-07-14T07:01:00Z" w:initials="MG">
    <w:p w:rsidR="00E96C12" w:rsidRDefault="00E96C12">
      <w:pPr>
        <w:pStyle w:val="CommentText"/>
      </w:pPr>
      <w:r>
        <w:rPr>
          <w:rStyle w:val="CommentReference"/>
        </w:rPr>
        <w:annotationRef/>
      </w:r>
      <w:r>
        <w:t>This is where DFID would like to have an impact through helping partners engage with the teams</w:t>
      </w:r>
    </w:p>
  </w:comment>
  <w:comment w:id="10" w:author="Maggie Gill" w:date="2012-07-14T07:06:00Z" w:initials="MG">
    <w:p w:rsidR="00E96C12" w:rsidRDefault="00E96C12">
      <w:pPr>
        <w:pStyle w:val="CommentText"/>
      </w:pPr>
      <w:r>
        <w:rPr>
          <w:rStyle w:val="CommentReference"/>
        </w:rPr>
        <w:annotationRef/>
      </w:r>
      <w:r>
        <w:t>It would be helpful to us if there could be a comment somewhere here about monitoring and evaluation? Something about monitoring progress towards these outcomes perhaps?</w:t>
      </w:r>
    </w:p>
  </w:comment>
  <w:comment w:id="11" w:author="Maggie Gill" w:date="2012-07-14T07:03:00Z" w:initials="MG">
    <w:p w:rsidR="00E96C12" w:rsidRDefault="00E96C12">
      <w:pPr>
        <w:pStyle w:val="CommentText"/>
      </w:pPr>
      <w:r>
        <w:rPr>
          <w:rStyle w:val="CommentReference"/>
        </w:rPr>
        <w:annotationRef/>
      </w:r>
      <w:r>
        <w:t>I would reverse the order here and talk about targeting research solutions through development of farm householde typologies</w:t>
      </w:r>
    </w:p>
  </w:comment>
  <w:comment w:id="12" w:author="Maggie Gill" w:date="2012-07-14T07:04:00Z" w:initials="MG">
    <w:p w:rsidR="00E96C12" w:rsidRDefault="00E96C12">
      <w:pPr>
        <w:pStyle w:val="CommentText"/>
      </w:pPr>
      <w:r>
        <w:rPr>
          <w:rStyle w:val="CommentReference"/>
        </w:rPr>
        <w:annotationRef/>
      </w:r>
      <w:r>
        <w:t>It would be good if could be phrased as economic and environmental sustainability to get across the concept of trade-offs</w:t>
      </w:r>
    </w:p>
  </w:comment>
  <w:comment w:id="13" w:author="Maggie Gill" w:date="2012-07-13T11:32:00Z" w:initials="MG">
    <w:p w:rsidR="00031311" w:rsidRDefault="00031311">
      <w:pPr>
        <w:pStyle w:val="CommentText"/>
      </w:pPr>
      <w:r>
        <w:rPr>
          <w:rStyle w:val="CommentReference"/>
        </w:rPr>
        <w:annotationRef/>
      </w:r>
      <w:r>
        <w:t>I couldn’t see from the approach exactly how this was to be achieved, which again is where our market funding strand might come in</w:t>
      </w:r>
    </w:p>
  </w:comment>
  <w:comment w:id="15" w:author="Maggie Gill" w:date="2012-07-13T11:35:00Z" w:initials="MG">
    <w:p w:rsidR="00031311" w:rsidRDefault="00031311">
      <w:pPr>
        <w:pStyle w:val="CommentText"/>
      </w:pPr>
      <w:r>
        <w:rPr>
          <w:rStyle w:val="CommentReference"/>
        </w:rPr>
        <w:annotationRef/>
      </w:r>
      <w:r>
        <w:t>Personally I have problems with this wording as a hypothesis! I would re-word to: opportunities for sustainable intensification by smallholder households must be adaptable to specific socio-ecological niches</w:t>
      </w:r>
    </w:p>
  </w:comment>
  <w:comment w:id="16" w:author="Maggie Gill" w:date="2012-07-14T08:05:00Z" w:initials="MG">
    <w:p w:rsidR="00031311" w:rsidRDefault="00031311">
      <w:pPr>
        <w:pStyle w:val="CommentText"/>
      </w:pPr>
      <w:r>
        <w:rPr>
          <w:rStyle w:val="CommentReference"/>
        </w:rPr>
        <w:annotationRef/>
      </w:r>
      <w:r>
        <w:t xml:space="preserve">I </w:t>
      </w:r>
      <w:r w:rsidR="00886D8B">
        <w:t>see the first 4 as reading across to the hypothese on p 19, but am not sure where the rest come from? These are very difficult to test even with the framework proposed. Wording needs to be thought through quite carefully.</w:t>
      </w:r>
    </w:p>
  </w:comment>
  <w:comment w:id="17" w:author="Maggie Gill" w:date="2012-07-14T07:09:00Z" w:initials="MG">
    <w:p w:rsidR="00031311" w:rsidRDefault="00031311">
      <w:pPr>
        <w:pStyle w:val="CommentText"/>
      </w:pPr>
      <w:r>
        <w:rPr>
          <w:rStyle w:val="CommentReference"/>
        </w:rPr>
        <w:annotationRef/>
      </w:r>
      <w:r>
        <w:t>Trade-offs will be a big issue in this – it might be an opportun</w:t>
      </w:r>
      <w:r w:rsidR="00962FB6">
        <w:t>ity to re-inforce</w:t>
      </w:r>
      <w:r>
        <w:t xml:space="preserve"> that concept?</w:t>
      </w:r>
    </w:p>
  </w:comment>
  <w:comment w:id="18" w:author="Maggie Gill" w:date="2012-07-13T16:33:00Z" w:initials="MG">
    <w:p w:rsidR="00031311" w:rsidRDefault="00031311">
      <w:pPr>
        <w:pStyle w:val="CommentText"/>
      </w:pPr>
      <w:r>
        <w:rPr>
          <w:rStyle w:val="CommentReference"/>
        </w:rPr>
        <w:annotationRef/>
      </w:r>
      <w:r>
        <w:t>This is a bit of a sweeping statement – am not sure it fits with the other ‘principles’?</w:t>
      </w:r>
    </w:p>
  </w:comment>
  <w:comment w:id="19" w:author="Maggie Gill" w:date="2012-07-14T07:10:00Z" w:initials="MG">
    <w:p w:rsidR="00962FB6" w:rsidRDefault="00962FB6">
      <w:pPr>
        <w:pStyle w:val="CommentText"/>
      </w:pPr>
      <w:r>
        <w:rPr>
          <w:rStyle w:val="CommentReference"/>
        </w:rPr>
        <w:annotationRef/>
      </w:r>
      <w:r>
        <w:t>There is a mix in this grouping of the 2 meanings of demand. The first point is farmer demand for research the others relate more to demand for agricultural outputs, but the wording could do with more thought</w:t>
      </w:r>
    </w:p>
  </w:comment>
  <w:comment w:id="20" w:author="Maggie Gill" w:date="2012-07-14T07:12:00Z" w:initials="MG">
    <w:p w:rsidR="00962FB6" w:rsidRDefault="00962FB6">
      <w:pPr>
        <w:pStyle w:val="CommentText"/>
      </w:pPr>
      <w:r>
        <w:rPr>
          <w:rStyle w:val="CommentReference"/>
        </w:rPr>
        <w:annotationRef/>
      </w:r>
      <w:r>
        <w:t>For DFID this misses the dimension of market demand as part of long-term sustainability – we can deal with that separately but it would be nice if it could be mentioned here as a missing dimension which will be addressed through other funding</w:t>
      </w:r>
    </w:p>
  </w:comment>
  <w:comment w:id="21" w:author="Maggie Gill" w:date="2012-07-13T16:38:00Z" w:initials="MG">
    <w:p w:rsidR="00347D2C" w:rsidRDefault="00347D2C">
      <w:pPr>
        <w:pStyle w:val="CommentText"/>
      </w:pPr>
      <w:r>
        <w:rPr>
          <w:rStyle w:val="CommentReference"/>
        </w:rPr>
        <w:annotationRef/>
      </w:r>
      <w:r>
        <w:t>It might be helpful to tease out the 2 types of sustainability – economic and environmental</w:t>
      </w:r>
    </w:p>
  </w:comment>
  <w:comment w:id="22" w:author="Maggie Gill" w:date="2012-07-14T07:15:00Z" w:initials="MG">
    <w:p w:rsidR="00962FB6" w:rsidRDefault="00962FB6">
      <w:pPr>
        <w:pStyle w:val="CommentText"/>
      </w:pPr>
      <w:r>
        <w:rPr>
          <w:rStyle w:val="CommentReference"/>
        </w:rPr>
        <w:annotationRef/>
      </w:r>
      <w:r>
        <w:t>Again for me some mention of trade-offs here would be helpful. Not everything will be a win win</w:t>
      </w:r>
    </w:p>
  </w:comment>
  <w:comment w:id="23" w:author="Maggie Gill" w:date="2012-07-14T07:24:00Z" w:initials="MG">
    <w:p w:rsidR="00962FB6" w:rsidRDefault="00962FB6">
      <w:pPr>
        <w:pStyle w:val="CommentText"/>
      </w:pPr>
      <w:r>
        <w:rPr>
          <w:rStyle w:val="CommentReference"/>
        </w:rPr>
        <w:annotationRef/>
      </w:r>
      <w:r w:rsidR="000B0D6B">
        <w:t xml:space="preserve">So I presume from this that the main  focus of Africa Rising is building on  options being developed elsewhere and adapting them to enhance their uptake in a sustainable way. If this is correct it might be helpful to be more explicit about that early on.  </w:t>
      </w:r>
      <w:bookmarkStart w:id="24" w:name="_GoBack"/>
      <w:bookmarkEnd w:id="24"/>
      <w:r w:rsidR="000B0D6B">
        <w:t>See fig 2 in attachment for how I see this, with the DFID money then adding the next concentric circle of ensuring that supplying off-farm inputs or buying the outputs are participating</w:t>
      </w:r>
    </w:p>
  </w:comment>
  <w:comment w:id="25" w:author="Maggie Gill" w:date="2012-07-14T08:22:00Z" w:initials="MG">
    <w:p w:rsidR="00962FB6" w:rsidRDefault="00962FB6">
      <w:pPr>
        <w:pStyle w:val="CommentText"/>
      </w:pPr>
      <w:r>
        <w:rPr>
          <w:rStyle w:val="CommentReference"/>
        </w:rPr>
        <w:annotationRef/>
      </w:r>
      <w:r>
        <w:t>Is this going to b</w:t>
      </w:r>
      <w:r w:rsidR="00E30DC1">
        <w:t xml:space="preserve">e the name or is it still Africa </w:t>
      </w:r>
      <w:r>
        <w:t>RISING?</w:t>
      </w:r>
    </w:p>
  </w:comment>
  <w:comment w:id="26" w:author="Maggie Gill" w:date="2012-07-14T07:28:00Z" w:initials="MG">
    <w:p w:rsidR="000B0D6B" w:rsidRDefault="000B0D6B">
      <w:pPr>
        <w:pStyle w:val="CommentText"/>
      </w:pPr>
      <w:r>
        <w:rPr>
          <w:rStyle w:val="CommentReference"/>
        </w:rPr>
        <w:annotationRef/>
      </w:r>
      <w:r>
        <w:t>Nice to see nutrition being specifically addressed but I didn’t quite see how this fitted with the preceding paragraph? Will this be a separate line of research? How does it fit with Figure 2?</w:t>
      </w:r>
    </w:p>
  </w:comment>
  <w:comment w:id="27" w:author="Maggie Gill" w:date="2012-07-14T07:45:00Z" w:initials="MG">
    <w:p w:rsidR="001C6908" w:rsidRDefault="001C6908">
      <w:pPr>
        <w:pStyle w:val="CommentText"/>
      </w:pPr>
      <w:r>
        <w:rPr>
          <w:rStyle w:val="CommentReference"/>
        </w:rPr>
        <w:annotationRef/>
      </w:r>
      <w:r w:rsidR="005B7263">
        <w:t>A couple of points here: this paragraph doesn’t seem to fit in as the next section is back to talking about environmental quality rather than adaptation to climate change and second point is that I don’t get a clear picture from this description as to what will be done except that models will be involved!</w:t>
      </w:r>
    </w:p>
  </w:comment>
  <w:comment w:id="29" w:author="Maggie Gill" w:date="2012-07-14T07:31:00Z" w:initials="MG">
    <w:p w:rsidR="001C6908" w:rsidRDefault="001C6908">
      <w:pPr>
        <w:pStyle w:val="CommentText"/>
      </w:pPr>
      <w:r>
        <w:rPr>
          <w:rStyle w:val="CommentReference"/>
        </w:rPr>
        <w:annotationRef/>
      </w:r>
      <w:r>
        <w:t>It might be better to be consistent with terminology – targeted interventions?</w:t>
      </w:r>
    </w:p>
  </w:comment>
  <w:comment w:id="31" w:author="Maggie Gill" w:date="2012-07-14T07:33:00Z" w:initials="MG">
    <w:p w:rsidR="003969AB" w:rsidRDefault="003969AB">
      <w:pPr>
        <w:pStyle w:val="CommentText"/>
      </w:pPr>
      <w:r>
        <w:rPr>
          <w:rStyle w:val="CommentReference"/>
        </w:rPr>
        <w:annotationRef/>
      </w:r>
      <w:r>
        <w:t>Though if nutrition and adaptation to climate change are to be part of this that might need to be made more explicit in this section?</w:t>
      </w:r>
    </w:p>
  </w:comment>
  <w:comment w:id="33" w:author="Maggie Gill" w:date="2012-07-14T07:37:00Z" w:initials="MG">
    <w:p w:rsidR="003969AB" w:rsidRDefault="003969AB">
      <w:pPr>
        <w:pStyle w:val="CommentText"/>
      </w:pPr>
      <w:r>
        <w:rPr>
          <w:rStyle w:val="CommentReference"/>
        </w:rPr>
        <w:annotationRef/>
      </w:r>
      <w:r>
        <w:t>Not sure I understand this? I agree that education etc are important but am not clear how they will be factored in?</w:t>
      </w:r>
    </w:p>
  </w:comment>
  <w:comment w:id="35" w:author="Maggie Gill" w:date="2012-07-14T07:41:00Z" w:initials="MG">
    <w:p w:rsidR="003969AB" w:rsidRDefault="003969AB">
      <w:pPr>
        <w:pStyle w:val="CommentText"/>
      </w:pPr>
      <w:r>
        <w:rPr>
          <w:rStyle w:val="CommentReference"/>
        </w:rPr>
        <w:annotationRef/>
      </w:r>
      <w:r>
        <w:t>OK  I start to see how the 3 types of intervention in the last section are taken forwards but  I still think it worth referring to them on the previous page. I also think mention of trade-offs would be useful here to signal that actually it is not that easy to hit all three targets</w:t>
      </w:r>
      <w:r w:rsidR="005B7263">
        <w:t>. I also wonder if there is a lack of consistency in having the interventions section focusing on adaptation to climate change, with reference here (and earlier) to environmental quality?</w:t>
      </w:r>
    </w:p>
  </w:comment>
  <w:comment w:id="40" w:author="Maggie Gill" w:date="2012-07-14T07:54:00Z" w:initials="MG">
    <w:p w:rsidR="005B7263" w:rsidRDefault="005B7263">
      <w:pPr>
        <w:pStyle w:val="CommentText"/>
      </w:pPr>
      <w:r>
        <w:rPr>
          <w:rStyle w:val="CommentReference"/>
        </w:rPr>
        <w:annotationRef/>
      </w:r>
      <w:r>
        <w:t>But if I understand this,</w:t>
      </w:r>
      <w:r w:rsidR="000F4F9F">
        <w:t xml:space="preserve"> then market potential is at present simply based on population density? What we are saying we could add is funding to explore ways of being more sophisticated about how market potential is defined. It would be quite useful to have a hook for that here.</w:t>
      </w:r>
    </w:p>
  </w:comment>
  <w:comment w:id="41" w:author="Maggie Gill" w:date="2012-07-14T13:31:00Z" w:initials="MG">
    <w:p w:rsidR="005B7263" w:rsidRDefault="005B7263">
      <w:pPr>
        <w:pStyle w:val="CommentText"/>
      </w:pPr>
      <w:r>
        <w:rPr>
          <w:rStyle w:val="CommentReference"/>
        </w:rPr>
        <w:annotationRef/>
      </w:r>
      <w:r>
        <w:t>This all sounds logical but it wo</w:t>
      </w:r>
      <w:r w:rsidR="00084F7F">
        <w:t>u</w:t>
      </w:r>
      <w:r>
        <w:t>ld be useful to know if this approach has been adopted elsewhere or is this innovative?</w:t>
      </w:r>
    </w:p>
  </w:comment>
  <w:comment w:id="43" w:author="Maggie Gill" w:date="2012-07-14T07:55:00Z" w:initials="MG">
    <w:p w:rsidR="000F4F9F" w:rsidRDefault="000F4F9F">
      <w:pPr>
        <w:pStyle w:val="CommentText"/>
      </w:pPr>
      <w:r>
        <w:rPr>
          <w:rStyle w:val="CommentReference"/>
        </w:rPr>
        <w:annotationRef/>
      </w:r>
      <w:r>
        <w:t>See comment above</w:t>
      </w:r>
    </w:p>
  </w:comment>
  <w:comment w:id="44" w:author="Maggie Gill" w:date="2012-07-14T07:57:00Z" w:initials="MG">
    <w:p w:rsidR="000F4F9F" w:rsidRDefault="000F4F9F">
      <w:pPr>
        <w:pStyle w:val="CommentText"/>
      </w:pPr>
      <w:r>
        <w:rPr>
          <w:rStyle w:val="CommentReference"/>
        </w:rPr>
        <w:annotationRef/>
      </w:r>
      <w:r>
        <w:t>This is where I think the concept of the economic dimension of sustainability and where DFID would like to get involve could be cross-referred to again. In other words I am not suggesting it needs further development in this concept note but that we could build on it in a joined up way if there was a simple reference to the fact we are thinking about it</w:t>
      </w:r>
    </w:p>
  </w:comment>
  <w:comment w:id="45" w:author="Maggie Gill" w:date="2012-07-14T08:00:00Z" w:initials="MG">
    <w:p w:rsidR="000F4F9F" w:rsidRDefault="000F4F9F">
      <w:pPr>
        <w:pStyle w:val="CommentText"/>
      </w:pPr>
      <w:r>
        <w:rPr>
          <w:rStyle w:val="CommentReference"/>
        </w:rPr>
        <w:annotationRef/>
      </w:r>
      <w:r>
        <w:t xml:space="preserve"> As explicitly stated there will be differences between subsistence farmers and those who sell their outputs and I am not sure you can capture both in one sentence without being more </w:t>
      </w:r>
      <w:r w:rsidR="00886D8B">
        <w:t xml:space="preserve">explicit. </w:t>
      </w:r>
    </w:p>
  </w:comment>
  <w:comment w:id="46" w:author="Maggie Gill" w:date="2012-07-14T08:23:00Z" w:initials="MG">
    <w:p w:rsidR="00886D8B" w:rsidRDefault="00886D8B">
      <w:pPr>
        <w:pStyle w:val="CommentText"/>
      </w:pPr>
      <w:r>
        <w:rPr>
          <w:rStyle w:val="CommentReference"/>
        </w:rPr>
        <w:annotationRef/>
      </w:r>
      <w:r>
        <w:t xml:space="preserve">Sorry to be like a cracked record but some discussion of </w:t>
      </w:r>
      <w:r w:rsidR="00E30DC1">
        <w:t>trade-offs</w:t>
      </w:r>
      <w:r>
        <w:t xml:space="preserve"> needs to come in here.</w:t>
      </w:r>
      <w:r>
        <w:t xml:space="preserve"> Perhaps reference to the growing literature on payment for environmental services would be useful. Not something you can get into in this work but it would be good to cross refer to any CRP which is getting involved in that, e.g. Institutions, Policies and Markets?</w:t>
      </w:r>
    </w:p>
  </w:comment>
  <w:comment w:id="47" w:author="Maggie Gill" w:date="2012-07-14T08:08:00Z" w:initials="MG">
    <w:p w:rsidR="00886D8B" w:rsidRDefault="00886D8B">
      <w:pPr>
        <w:pStyle w:val="CommentText"/>
      </w:pPr>
      <w:r>
        <w:rPr>
          <w:rStyle w:val="CommentReference"/>
        </w:rPr>
        <w:annotationRef/>
      </w:r>
      <w:r>
        <w:t>Sorry but again I would stress trade-offs – you can’t get all 3 wins with each intervention and I am not sure how far you can go in improving environmental quality without some form of incentive etc and there has been little in the text about policies, institutions etc.</w:t>
      </w:r>
    </w:p>
  </w:comment>
  <w:comment w:id="48" w:author="Maggie Gill" w:date="2012-07-14T10:56:00Z" w:initials="MG">
    <w:p w:rsidR="003D59B5" w:rsidRDefault="003D59B5">
      <w:pPr>
        <w:pStyle w:val="CommentText"/>
      </w:pPr>
      <w:r>
        <w:rPr>
          <w:rStyle w:val="CommentReference"/>
        </w:rPr>
        <w:annotationRef/>
      </w:r>
      <w:r>
        <w:t>Agreed, but if I have got this right, Afric Rising is not covering the whole of the cycle so might need to be cautious with the wording</w:t>
      </w:r>
    </w:p>
  </w:comment>
  <w:comment w:id="49" w:author="Maggie Gill" w:date="2012-07-14T10:55:00Z" w:initials="MG">
    <w:p w:rsidR="003D59B5" w:rsidRDefault="003D59B5">
      <w:pPr>
        <w:pStyle w:val="CommentText"/>
      </w:pPr>
      <w:r>
        <w:rPr>
          <w:rStyle w:val="CommentReference"/>
        </w:rPr>
        <w:annotationRef/>
      </w:r>
      <w:r>
        <w:t>Again from the DFID perspective this would need to include traders, processors etc. It sounds a bit dismissive saying farmers and ‘other stakeholders’</w:t>
      </w:r>
    </w:p>
  </w:comment>
  <w:comment w:id="50" w:author="Maggie Gill" w:date="2012-07-14T10:57:00Z" w:initials="MG">
    <w:p w:rsidR="003D59B5" w:rsidRDefault="003D59B5">
      <w:pPr>
        <w:pStyle w:val="CommentText"/>
      </w:pPr>
      <w:r>
        <w:rPr>
          <w:rStyle w:val="CommentReference"/>
        </w:rPr>
        <w:annotationRef/>
      </w:r>
      <w:r>
        <w:t>Duplicate para</w:t>
      </w:r>
    </w:p>
  </w:comment>
  <w:comment w:id="51" w:author="Maggie Gill" w:date="2012-07-14T10:57:00Z" w:initials="MG">
    <w:p w:rsidR="003D59B5" w:rsidRDefault="003D59B5">
      <w:pPr>
        <w:pStyle w:val="CommentText"/>
      </w:pPr>
      <w:r>
        <w:rPr>
          <w:rStyle w:val="CommentReference"/>
        </w:rPr>
        <w:annotationRef/>
      </w:r>
      <w:r>
        <w:t>Again an emphasis on farmers, but a need to be aware of the wider system</w:t>
      </w:r>
    </w:p>
  </w:comment>
  <w:comment w:id="52" w:author="Maggie Gill" w:date="2012-07-14T10:59:00Z" w:initials="MG">
    <w:p w:rsidR="003D59B5" w:rsidRDefault="003D59B5">
      <w:pPr>
        <w:pStyle w:val="CommentText"/>
      </w:pPr>
      <w:r>
        <w:rPr>
          <w:rStyle w:val="CommentReference"/>
        </w:rPr>
        <w:annotationRef/>
      </w:r>
      <w:r>
        <w:t>Is this going to be integrated into this CN eventually or kept separate?</w:t>
      </w:r>
    </w:p>
  </w:comment>
  <w:comment w:id="53" w:author="Maggie Gill" w:date="2012-07-14T11:00:00Z" w:initials="MG">
    <w:p w:rsidR="003D59B5" w:rsidRDefault="003D59B5">
      <w:pPr>
        <w:pStyle w:val="CommentText"/>
      </w:pPr>
      <w:r>
        <w:rPr>
          <w:rStyle w:val="CommentReference"/>
        </w:rPr>
        <w:annotationRef/>
      </w:r>
      <w:r>
        <w:t>One thing we could be interested in is funding research on the input side to ensure there are sufficient inputs available when a voucher scheme is introduced, for example</w:t>
      </w:r>
    </w:p>
  </w:comment>
  <w:comment w:id="54" w:author="Maggie Gill" w:date="2012-07-14T11:01:00Z" w:initials="MG">
    <w:p w:rsidR="003D59B5" w:rsidRDefault="003D59B5">
      <w:pPr>
        <w:pStyle w:val="CommentText"/>
      </w:pPr>
      <w:r>
        <w:rPr>
          <w:rStyle w:val="CommentReference"/>
        </w:rPr>
        <w:annotationRef/>
      </w:r>
      <w:r>
        <w:t>This is good and fits with our interests though there only seems to be this limited reference to it, which is fine as it leaves scope for us to build on</w:t>
      </w:r>
    </w:p>
  </w:comment>
  <w:comment w:id="55" w:author="Maggie Gill" w:date="2012-07-14T11:02:00Z" w:initials="MG">
    <w:p w:rsidR="003D59B5" w:rsidRDefault="003D59B5">
      <w:pPr>
        <w:pStyle w:val="CommentText"/>
      </w:pPr>
      <w:r>
        <w:rPr>
          <w:rStyle w:val="CommentReference"/>
        </w:rPr>
        <w:annotationRef/>
      </w:r>
      <w:r>
        <w:t>Again an area of interest to DFID</w:t>
      </w:r>
    </w:p>
  </w:comment>
  <w:comment w:id="58" w:author="Maggie Gill" w:date="2012-07-14T13:26:00Z" w:initials="MG">
    <w:p w:rsidR="007E4E57" w:rsidRDefault="007E4E57">
      <w:pPr>
        <w:pStyle w:val="CommentText"/>
      </w:pPr>
      <w:r>
        <w:rPr>
          <w:rStyle w:val="CommentReference"/>
        </w:rPr>
        <w:annotationRef/>
      </w:r>
      <w:r>
        <w:t>Again there is a need for a discussion of trade-offs here</w:t>
      </w:r>
    </w:p>
  </w:comment>
  <w:comment w:id="59" w:author="Maggie Gill" w:date="2012-07-14T13:27:00Z" w:initials="MG">
    <w:p w:rsidR="007E4E57" w:rsidRDefault="007E4E57">
      <w:pPr>
        <w:pStyle w:val="CommentText"/>
      </w:pPr>
      <w:r>
        <w:rPr>
          <w:rStyle w:val="CommentReference"/>
        </w:rPr>
        <w:annotationRef/>
      </w:r>
      <w:r>
        <w:t>This sounds as if you already know the outcome – might be better to say’has the options of’</w:t>
      </w:r>
    </w:p>
  </w:comment>
  <w:comment w:id="60" w:author="Maggie Gill" w:date="2012-07-14T13:28:00Z" w:initials="MG">
    <w:p w:rsidR="007E4E57" w:rsidRDefault="007E4E57">
      <w:pPr>
        <w:pStyle w:val="CommentText"/>
      </w:pPr>
      <w:r>
        <w:rPr>
          <w:rStyle w:val="CommentReference"/>
        </w:rPr>
        <w:annotationRef/>
      </w:r>
      <w:r>
        <w:t>As above</w:t>
      </w:r>
    </w:p>
  </w:comment>
  <w:comment w:id="61" w:author="Maggie Gill" w:date="2012-07-14T13:30:00Z" w:initials="MG">
    <w:p w:rsidR="007E4E57" w:rsidRDefault="007E4E57">
      <w:pPr>
        <w:pStyle w:val="CommentText"/>
      </w:pPr>
      <w:r>
        <w:rPr>
          <w:rStyle w:val="CommentReference"/>
        </w:rPr>
        <w:annotationRef/>
      </w:r>
      <w:r>
        <w:t>I presume this is still work in progress as I am not sure how it all fits together at the end here.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C1F" w:rsidRDefault="004C2C1F" w:rsidP="00AD6521">
      <w:r>
        <w:separator/>
      </w:r>
    </w:p>
  </w:endnote>
  <w:endnote w:type="continuationSeparator" w:id="0">
    <w:p w:rsidR="004C2C1F" w:rsidRDefault="004C2C1F" w:rsidP="00AD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311" w:rsidRPr="00DD5D17" w:rsidRDefault="00031311">
    <w:pPr>
      <w:pStyle w:val="Footer"/>
      <w:jc w:val="right"/>
      <w:rPr>
        <w:rFonts w:ascii="Times New Roman" w:hAnsi="Times New Roman"/>
        <w:sz w:val="24"/>
        <w:szCs w:val="24"/>
      </w:rPr>
    </w:pPr>
    <w:r w:rsidRPr="00DD5D17">
      <w:rPr>
        <w:rFonts w:ascii="Times New Roman" w:hAnsi="Times New Roman"/>
        <w:sz w:val="24"/>
        <w:szCs w:val="24"/>
      </w:rPr>
      <w:fldChar w:fldCharType="begin"/>
    </w:r>
    <w:r w:rsidRPr="00DD5D17">
      <w:rPr>
        <w:rFonts w:ascii="Times New Roman" w:hAnsi="Times New Roman"/>
        <w:sz w:val="24"/>
        <w:szCs w:val="24"/>
      </w:rPr>
      <w:instrText xml:space="preserve"> PAGE   \* MERGEFORMAT </w:instrText>
    </w:r>
    <w:r w:rsidRPr="00DD5D17">
      <w:rPr>
        <w:rFonts w:ascii="Times New Roman" w:hAnsi="Times New Roman"/>
        <w:sz w:val="24"/>
        <w:szCs w:val="24"/>
      </w:rPr>
      <w:fldChar w:fldCharType="separate"/>
    </w:r>
    <w:r w:rsidR="00B9028A">
      <w:rPr>
        <w:rFonts w:ascii="Times New Roman" w:hAnsi="Times New Roman"/>
        <w:noProof/>
        <w:sz w:val="24"/>
        <w:szCs w:val="24"/>
      </w:rPr>
      <w:t>10</w:t>
    </w:r>
    <w:r w:rsidRPr="00DD5D17">
      <w:rPr>
        <w:rFonts w:ascii="Times New Roman" w:hAnsi="Times New Roman"/>
        <w:sz w:val="24"/>
        <w:szCs w:val="24"/>
      </w:rPr>
      <w:fldChar w:fldCharType="end"/>
    </w:r>
  </w:p>
  <w:p w:rsidR="00031311" w:rsidRDefault="000313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C1F" w:rsidRDefault="004C2C1F" w:rsidP="00AD6521">
      <w:r>
        <w:separator/>
      </w:r>
    </w:p>
  </w:footnote>
  <w:footnote w:type="continuationSeparator" w:id="0">
    <w:p w:rsidR="004C2C1F" w:rsidRDefault="004C2C1F" w:rsidP="00AD65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A0C8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72300A"/>
    <w:multiLevelType w:val="hybridMultilevel"/>
    <w:tmpl w:val="6180F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A6235"/>
    <w:multiLevelType w:val="hybridMultilevel"/>
    <w:tmpl w:val="CE947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CA7510"/>
    <w:multiLevelType w:val="hybridMultilevel"/>
    <w:tmpl w:val="2F40F80E"/>
    <w:lvl w:ilvl="0" w:tplc="34BA312E">
      <w:start w:val="3"/>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358D3255"/>
    <w:multiLevelType w:val="hybridMultilevel"/>
    <w:tmpl w:val="685AB6D8"/>
    <w:lvl w:ilvl="0" w:tplc="0C09000D">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37086B4E"/>
    <w:multiLevelType w:val="hybridMultilevel"/>
    <w:tmpl w:val="40B4B2E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3E854636"/>
    <w:multiLevelType w:val="hybridMultilevel"/>
    <w:tmpl w:val="787800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4C501AD"/>
    <w:multiLevelType w:val="hybridMultilevel"/>
    <w:tmpl w:val="ADA085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C563521"/>
    <w:multiLevelType w:val="hybridMultilevel"/>
    <w:tmpl w:val="68C6CBB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57A72F7"/>
    <w:multiLevelType w:val="hybridMultilevel"/>
    <w:tmpl w:val="5858B7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430221"/>
    <w:multiLevelType w:val="hybridMultilevel"/>
    <w:tmpl w:val="8E3C24D6"/>
    <w:lvl w:ilvl="0" w:tplc="A60A559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FD19E7"/>
    <w:multiLevelType w:val="hybridMultilevel"/>
    <w:tmpl w:val="3CA60C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FB1C6F"/>
    <w:multiLevelType w:val="hybridMultilevel"/>
    <w:tmpl w:val="68C6CBB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83224B6"/>
    <w:multiLevelType w:val="hybridMultilevel"/>
    <w:tmpl w:val="82C8D7CC"/>
    <w:lvl w:ilvl="0" w:tplc="791479E4">
      <w:start w:val="2"/>
      <w:numFmt w:val="bullet"/>
      <w:lvlText w:val="-"/>
      <w:lvlJc w:val="left"/>
      <w:pPr>
        <w:ind w:left="1080" w:hanging="360"/>
      </w:pPr>
      <w:rPr>
        <w:rFonts w:ascii="Book Antiqua" w:eastAsia="Times New Roman" w:hAnsi="Book Antiqua"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12"/>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7"/>
  </w:num>
  <w:num w:numId="8">
    <w:abstractNumId w:val="0"/>
  </w:num>
  <w:num w:numId="9">
    <w:abstractNumId w:val="11"/>
  </w:num>
  <w:num w:numId="10">
    <w:abstractNumId w:val="9"/>
  </w:num>
  <w:num w:numId="11">
    <w:abstractNumId w:val="1"/>
  </w:num>
  <w:num w:numId="12">
    <w:abstractNumId w:val="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05"/>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F6C"/>
    <w:rsid w:val="00000B04"/>
    <w:rsid w:val="00006B44"/>
    <w:rsid w:val="000074D9"/>
    <w:rsid w:val="00007E7C"/>
    <w:rsid w:val="00010AE5"/>
    <w:rsid w:val="000117D3"/>
    <w:rsid w:val="00014FC7"/>
    <w:rsid w:val="000159DB"/>
    <w:rsid w:val="00023690"/>
    <w:rsid w:val="00024BF6"/>
    <w:rsid w:val="00025111"/>
    <w:rsid w:val="00025792"/>
    <w:rsid w:val="000257AE"/>
    <w:rsid w:val="00026154"/>
    <w:rsid w:val="00031311"/>
    <w:rsid w:val="000362EC"/>
    <w:rsid w:val="00037116"/>
    <w:rsid w:val="0004325F"/>
    <w:rsid w:val="000447C7"/>
    <w:rsid w:val="00045594"/>
    <w:rsid w:val="000458B6"/>
    <w:rsid w:val="00047B7F"/>
    <w:rsid w:val="00050B81"/>
    <w:rsid w:val="00051A5C"/>
    <w:rsid w:val="00054EDC"/>
    <w:rsid w:val="00057374"/>
    <w:rsid w:val="00057CDE"/>
    <w:rsid w:val="000633A9"/>
    <w:rsid w:val="000636AE"/>
    <w:rsid w:val="00063E6C"/>
    <w:rsid w:val="00064B1E"/>
    <w:rsid w:val="0006794B"/>
    <w:rsid w:val="00073A93"/>
    <w:rsid w:val="00073F18"/>
    <w:rsid w:val="00080187"/>
    <w:rsid w:val="00084F7F"/>
    <w:rsid w:val="000852AE"/>
    <w:rsid w:val="0009419B"/>
    <w:rsid w:val="00096DAE"/>
    <w:rsid w:val="000A34C1"/>
    <w:rsid w:val="000A6FB2"/>
    <w:rsid w:val="000B006B"/>
    <w:rsid w:val="000B010A"/>
    <w:rsid w:val="000B0D6B"/>
    <w:rsid w:val="000C09F4"/>
    <w:rsid w:val="000C0A40"/>
    <w:rsid w:val="000C18C2"/>
    <w:rsid w:val="000C4BB5"/>
    <w:rsid w:val="000C5150"/>
    <w:rsid w:val="000C68C1"/>
    <w:rsid w:val="000D2370"/>
    <w:rsid w:val="000D2AAC"/>
    <w:rsid w:val="000D33AF"/>
    <w:rsid w:val="000D4C1D"/>
    <w:rsid w:val="000D5AB0"/>
    <w:rsid w:val="000E0CA6"/>
    <w:rsid w:val="000E0FF5"/>
    <w:rsid w:val="000E4151"/>
    <w:rsid w:val="000E5A72"/>
    <w:rsid w:val="000F01BB"/>
    <w:rsid w:val="000F0C90"/>
    <w:rsid w:val="000F1A4F"/>
    <w:rsid w:val="000F3217"/>
    <w:rsid w:val="000F32E1"/>
    <w:rsid w:val="000F4713"/>
    <w:rsid w:val="000F4F9F"/>
    <w:rsid w:val="000F550B"/>
    <w:rsid w:val="000F76B8"/>
    <w:rsid w:val="001005C7"/>
    <w:rsid w:val="0010189F"/>
    <w:rsid w:val="001054FD"/>
    <w:rsid w:val="00106FB1"/>
    <w:rsid w:val="00112EDB"/>
    <w:rsid w:val="00114EB8"/>
    <w:rsid w:val="00117688"/>
    <w:rsid w:val="001177A4"/>
    <w:rsid w:val="001235B5"/>
    <w:rsid w:val="001237F2"/>
    <w:rsid w:val="00125C84"/>
    <w:rsid w:val="0012731D"/>
    <w:rsid w:val="00130AB1"/>
    <w:rsid w:val="0013228D"/>
    <w:rsid w:val="00134007"/>
    <w:rsid w:val="00134024"/>
    <w:rsid w:val="001413EF"/>
    <w:rsid w:val="00141FD9"/>
    <w:rsid w:val="001426A8"/>
    <w:rsid w:val="00142E73"/>
    <w:rsid w:val="00144E71"/>
    <w:rsid w:val="00150344"/>
    <w:rsid w:val="00153641"/>
    <w:rsid w:val="00153D06"/>
    <w:rsid w:val="00153E43"/>
    <w:rsid w:val="00161A3E"/>
    <w:rsid w:val="00164D99"/>
    <w:rsid w:val="00167597"/>
    <w:rsid w:val="0017436C"/>
    <w:rsid w:val="00174AA6"/>
    <w:rsid w:val="00174CB3"/>
    <w:rsid w:val="00174DAC"/>
    <w:rsid w:val="00174EC8"/>
    <w:rsid w:val="00176A8D"/>
    <w:rsid w:val="001805AB"/>
    <w:rsid w:val="00180903"/>
    <w:rsid w:val="00180A3A"/>
    <w:rsid w:val="00180EAB"/>
    <w:rsid w:val="00183FC5"/>
    <w:rsid w:val="00185C51"/>
    <w:rsid w:val="00190593"/>
    <w:rsid w:val="001971A1"/>
    <w:rsid w:val="001A021D"/>
    <w:rsid w:val="001A17E6"/>
    <w:rsid w:val="001A3E1E"/>
    <w:rsid w:val="001A7211"/>
    <w:rsid w:val="001B55FC"/>
    <w:rsid w:val="001B5617"/>
    <w:rsid w:val="001B6111"/>
    <w:rsid w:val="001B7C7E"/>
    <w:rsid w:val="001B7CA6"/>
    <w:rsid w:val="001C1B49"/>
    <w:rsid w:val="001C20CA"/>
    <w:rsid w:val="001C6908"/>
    <w:rsid w:val="001D56F3"/>
    <w:rsid w:val="001D6A8D"/>
    <w:rsid w:val="001E0754"/>
    <w:rsid w:val="001E0C1C"/>
    <w:rsid w:val="001E0E68"/>
    <w:rsid w:val="001E3E8F"/>
    <w:rsid w:val="001E4C08"/>
    <w:rsid w:val="001E66D8"/>
    <w:rsid w:val="001E69DC"/>
    <w:rsid w:val="001F038A"/>
    <w:rsid w:val="001F19E6"/>
    <w:rsid w:val="001F51DE"/>
    <w:rsid w:val="001F66B5"/>
    <w:rsid w:val="00200A46"/>
    <w:rsid w:val="00201D66"/>
    <w:rsid w:val="002055C5"/>
    <w:rsid w:val="00212104"/>
    <w:rsid w:val="00213794"/>
    <w:rsid w:val="0021638B"/>
    <w:rsid w:val="00220DB1"/>
    <w:rsid w:val="00221A42"/>
    <w:rsid w:val="00223050"/>
    <w:rsid w:val="002260C5"/>
    <w:rsid w:val="00226C52"/>
    <w:rsid w:val="002300EC"/>
    <w:rsid w:val="00235996"/>
    <w:rsid w:val="00237F62"/>
    <w:rsid w:val="00240227"/>
    <w:rsid w:val="0024122C"/>
    <w:rsid w:val="002412C5"/>
    <w:rsid w:val="002412E1"/>
    <w:rsid w:val="00241735"/>
    <w:rsid w:val="00241B45"/>
    <w:rsid w:val="002423F7"/>
    <w:rsid w:val="0024241F"/>
    <w:rsid w:val="00246A3E"/>
    <w:rsid w:val="002501A3"/>
    <w:rsid w:val="0025033F"/>
    <w:rsid w:val="002512D5"/>
    <w:rsid w:val="00251E02"/>
    <w:rsid w:val="0025208D"/>
    <w:rsid w:val="002530D1"/>
    <w:rsid w:val="00256C03"/>
    <w:rsid w:val="002608D7"/>
    <w:rsid w:val="00261721"/>
    <w:rsid w:val="002629C3"/>
    <w:rsid w:val="00263153"/>
    <w:rsid w:val="002663BB"/>
    <w:rsid w:val="0027177D"/>
    <w:rsid w:val="00275095"/>
    <w:rsid w:val="00275480"/>
    <w:rsid w:val="0029037C"/>
    <w:rsid w:val="00290BE5"/>
    <w:rsid w:val="00292765"/>
    <w:rsid w:val="00293132"/>
    <w:rsid w:val="00295E40"/>
    <w:rsid w:val="00296877"/>
    <w:rsid w:val="00296FB7"/>
    <w:rsid w:val="002A3166"/>
    <w:rsid w:val="002A517B"/>
    <w:rsid w:val="002A661F"/>
    <w:rsid w:val="002B1B30"/>
    <w:rsid w:val="002C137E"/>
    <w:rsid w:val="002C1BB2"/>
    <w:rsid w:val="002C3BAA"/>
    <w:rsid w:val="002C5341"/>
    <w:rsid w:val="002C5A5E"/>
    <w:rsid w:val="002D0307"/>
    <w:rsid w:val="002D3C4E"/>
    <w:rsid w:val="002D4192"/>
    <w:rsid w:val="002D4BE0"/>
    <w:rsid w:val="002D6E1E"/>
    <w:rsid w:val="002E1954"/>
    <w:rsid w:val="002E6356"/>
    <w:rsid w:val="002E71B3"/>
    <w:rsid w:val="002F26FE"/>
    <w:rsid w:val="002F3494"/>
    <w:rsid w:val="002F4D7F"/>
    <w:rsid w:val="002F6453"/>
    <w:rsid w:val="002F7429"/>
    <w:rsid w:val="002F7C41"/>
    <w:rsid w:val="00300131"/>
    <w:rsid w:val="00300B2D"/>
    <w:rsid w:val="0030151C"/>
    <w:rsid w:val="00303CE1"/>
    <w:rsid w:val="00304E7A"/>
    <w:rsid w:val="00304F13"/>
    <w:rsid w:val="00305DA8"/>
    <w:rsid w:val="0031067D"/>
    <w:rsid w:val="0031109C"/>
    <w:rsid w:val="003115D7"/>
    <w:rsid w:val="0032170F"/>
    <w:rsid w:val="0032427B"/>
    <w:rsid w:val="00325738"/>
    <w:rsid w:val="0032580A"/>
    <w:rsid w:val="003262D5"/>
    <w:rsid w:val="00330522"/>
    <w:rsid w:val="00330685"/>
    <w:rsid w:val="00330ACB"/>
    <w:rsid w:val="00332580"/>
    <w:rsid w:val="0033274A"/>
    <w:rsid w:val="0033456A"/>
    <w:rsid w:val="0033744E"/>
    <w:rsid w:val="00342F3F"/>
    <w:rsid w:val="0034303B"/>
    <w:rsid w:val="003464C3"/>
    <w:rsid w:val="00347D2C"/>
    <w:rsid w:val="00351681"/>
    <w:rsid w:val="0035457D"/>
    <w:rsid w:val="0035673D"/>
    <w:rsid w:val="003570E8"/>
    <w:rsid w:val="0036041F"/>
    <w:rsid w:val="00361281"/>
    <w:rsid w:val="00362E71"/>
    <w:rsid w:val="00363ED0"/>
    <w:rsid w:val="00365476"/>
    <w:rsid w:val="0036669C"/>
    <w:rsid w:val="003679F1"/>
    <w:rsid w:val="00370085"/>
    <w:rsid w:val="00372277"/>
    <w:rsid w:val="003746FC"/>
    <w:rsid w:val="00374B3F"/>
    <w:rsid w:val="00377E80"/>
    <w:rsid w:val="00377EC6"/>
    <w:rsid w:val="003814C2"/>
    <w:rsid w:val="00382084"/>
    <w:rsid w:val="0038279A"/>
    <w:rsid w:val="00383E0A"/>
    <w:rsid w:val="00391DC2"/>
    <w:rsid w:val="00394236"/>
    <w:rsid w:val="00394296"/>
    <w:rsid w:val="003943EC"/>
    <w:rsid w:val="003969AB"/>
    <w:rsid w:val="003A285E"/>
    <w:rsid w:val="003A48E3"/>
    <w:rsid w:val="003A51BB"/>
    <w:rsid w:val="003A652A"/>
    <w:rsid w:val="003B0AF7"/>
    <w:rsid w:val="003B2DCC"/>
    <w:rsid w:val="003B3B1C"/>
    <w:rsid w:val="003C084E"/>
    <w:rsid w:val="003C0C31"/>
    <w:rsid w:val="003C4709"/>
    <w:rsid w:val="003D05E3"/>
    <w:rsid w:val="003D1A9F"/>
    <w:rsid w:val="003D48EE"/>
    <w:rsid w:val="003D59B5"/>
    <w:rsid w:val="003D63AB"/>
    <w:rsid w:val="003D7762"/>
    <w:rsid w:val="003D7CE0"/>
    <w:rsid w:val="003E0EE0"/>
    <w:rsid w:val="003E221B"/>
    <w:rsid w:val="003F0DAF"/>
    <w:rsid w:val="003F27B8"/>
    <w:rsid w:val="003F3D6F"/>
    <w:rsid w:val="003F7FA1"/>
    <w:rsid w:val="0040403C"/>
    <w:rsid w:val="00404D58"/>
    <w:rsid w:val="00412155"/>
    <w:rsid w:val="004131DB"/>
    <w:rsid w:val="00413D13"/>
    <w:rsid w:val="0041403E"/>
    <w:rsid w:val="004159E9"/>
    <w:rsid w:val="00415C7E"/>
    <w:rsid w:val="004203B9"/>
    <w:rsid w:val="00425F11"/>
    <w:rsid w:val="004267AB"/>
    <w:rsid w:val="0043028D"/>
    <w:rsid w:val="00433408"/>
    <w:rsid w:val="00433724"/>
    <w:rsid w:val="00434D49"/>
    <w:rsid w:val="00435478"/>
    <w:rsid w:val="00435B79"/>
    <w:rsid w:val="00437E62"/>
    <w:rsid w:val="004412EB"/>
    <w:rsid w:val="00442B42"/>
    <w:rsid w:val="00444D79"/>
    <w:rsid w:val="0044607F"/>
    <w:rsid w:val="00446564"/>
    <w:rsid w:val="00447328"/>
    <w:rsid w:val="004475D3"/>
    <w:rsid w:val="00450170"/>
    <w:rsid w:val="00451B0F"/>
    <w:rsid w:val="00452134"/>
    <w:rsid w:val="00453DCB"/>
    <w:rsid w:val="004540E2"/>
    <w:rsid w:val="00454175"/>
    <w:rsid w:val="00454C9E"/>
    <w:rsid w:val="00455F87"/>
    <w:rsid w:val="004578FC"/>
    <w:rsid w:val="00467886"/>
    <w:rsid w:val="00480CB1"/>
    <w:rsid w:val="00481C46"/>
    <w:rsid w:val="00483FFD"/>
    <w:rsid w:val="00486501"/>
    <w:rsid w:val="00486A18"/>
    <w:rsid w:val="004944C0"/>
    <w:rsid w:val="00495C11"/>
    <w:rsid w:val="00497566"/>
    <w:rsid w:val="004A102E"/>
    <w:rsid w:val="004A31BB"/>
    <w:rsid w:val="004A4305"/>
    <w:rsid w:val="004A48A9"/>
    <w:rsid w:val="004A4B31"/>
    <w:rsid w:val="004A6289"/>
    <w:rsid w:val="004B17EE"/>
    <w:rsid w:val="004C106B"/>
    <w:rsid w:val="004C1AFF"/>
    <w:rsid w:val="004C2B22"/>
    <w:rsid w:val="004C2C1F"/>
    <w:rsid w:val="004C37DB"/>
    <w:rsid w:val="004C3DC1"/>
    <w:rsid w:val="004D1B25"/>
    <w:rsid w:val="004D1C92"/>
    <w:rsid w:val="004D51BA"/>
    <w:rsid w:val="004D5471"/>
    <w:rsid w:val="004D565F"/>
    <w:rsid w:val="004E051A"/>
    <w:rsid w:val="004E1709"/>
    <w:rsid w:val="004E1F74"/>
    <w:rsid w:val="004E25CC"/>
    <w:rsid w:val="004E3999"/>
    <w:rsid w:val="004E4513"/>
    <w:rsid w:val="004F228A"/>
    <w:rsid w:val="004F43AC"/>
    <w:rsid w:val="004F67A1"/>
    <w:rsid w:val="004F7906"/>
    <w:rsid w:val="00504AE4"/>
    <w:rsid w:val="0050592A"/>
    <w:rsid w:val="00507AF3"/>
    <w:rsid w:val="00510E91"/>
    <w:rsid w:val="00511C4E"/>
    <w:rsid w:val="005122A8"/>
    <w:rsid w:val="005129B7"/>
    <w:rsid w:val="00515BD1"/>
    <w:rsid w:val="0052020D"/>
    <w:rsid w:val="0052124C"/>
    <w:rsid w:val="005214BF"/>
    <w:rsid w:val="00521995"/>
    <w:rsid w:val="00522892"/>
    <w:rsid w:val="0052455F"/>
    <w:rsid w:val="00525BB8"/>
    <w:rsid w:val="00526607"/>
    <w:rsid w:val="00526F95"/>
    <w:rsid w:val="005302CD"/>
    <w:rsid w:val="005302E7"/>
    <w:rsid w:val="00530871"/>
    <w:rsid w:val="005360E1"/>
    <w:rsid w:val="005374E0"/>
    <w:rsid w:val="00537DB6"/>
    <w:rsid w:val="00546DF8"/>
    <w:rsid w:val="00552DFD"/>
    <w:rsid w:val="00553606"/>
    <w:rsid w:val="00553EAA"/>
    <w:rsid w:val="00553F69"/>
    <w:rsid w:val="00560632"/>
    <w:rsid w:val="005606E2"/>
    <w:rsid w:val="00561795"/>
    <w:rsid w:val="00562939"/>
    <w:rsid w:val="00562D4D"/>
    <w:rsid w:val="00565323"/>
    <w:rsid w:val="00566288"/>
    <w:rsid w:val="005665BE"/>
    <w:rsid w:val="005670DD"/>
    <w:rsid w:val="00567CF1"/>
    <w:rsid w:val="00570C4E"/>
    <w:rsid w:val="005731C9"/>
    <w:rsid w:val="00576668"/>
    <w:rsid w:val="00582819"/>
    <w:rsid w:val="00582FCA"/>
    <w:rsid w:val="00583C39"/>
    <w:rsid w:val="005857AC"/>
    <w:rsid w:val="005907F8"/>
    <w:rsid w:val="00592268"/>
    <w:rsid w:val="00592578"/>
    <w:rsid w:val="00592651"/>
    <w:rsid w:val="00593BEF"/>
    <w:rsid w:val="00594B52"/>
    <w:rsid w:val="005A3A07"/>
    <w:rsid w:val="005A4B44"/>
    <w:rsid w:val="005B0CC0"/>
    <w:rsid w:val="005B1332"/>
    <w:rsid w:val="005B6A75"/>
    <w:rsid w:val="005B7263"/>
    <w:rsid w:val="005B7FA8"/>
    <w:rsid w:val="005C200B"/>
    <w:rsid w:val="005C3119"/>
    <w:rsid w:val="005C33CF"/>
    <w:rsid w:val="005C6CE4"/>
    <w:rsid w:val="005D3365"/>
    <w:rsid w:val="005D467B"/>
    <w:rsid w:val="005D5A96"/>
    <w:rsid w:val="005E0F89"/>
    <w:rsid w:val="005E1C67"/>
    <w:rsid w:val="005E2AA4"/>
    <w:rsid w:val="005E7D03"/>
    <w:rsid w:val="005F3BCD"/>
    <w:rsid w:val="005F6264"/>
    <w:rsid w:val="00605B7D"/>
    <w:rsid w:val="00607D36"/>
    <w:rsid w:val="006106B7"/>
    <w:rsid w:val="00613089"/>
    <w:rsid w:val="00613999"/>
    <w:rsid w:val="006159B9"/>
    <w:rsid w:val="0061611B"/>
    <w:rsid w:val="006176BA"/>
    <w:rsid w:val="006240E1"/>
    <w:rsid w:val="006311C5"/>
    <w:rsid w:val="0063164F"/>
    <w:rsid w:val="00632C42"/>
    <w:rsid w:val="0063369A"/>
    <w:rsid w:val="006350EC"/>
    <w:rsid w:val="00643875"/>
    <w:rsid w:val="006515AE"/>
    <w:rsid w:val="00652E29"/>
    <w:rsid w:val="00654EC9"/>
    <w:rsid w:val="00655BC9"/>
    <w:rsid w:val="006562D7"/>
    <w:rsid w:val="00656A18"/>
    <w:rsid w:val="00660EBD"/>
    <w:rsid w:val="0066204D"/>
    <w:rsid w:val="00662BB6"/>
    <w:rsid w:val="0066505A"/>
    <w:rsid w:val="0067112E"/>
    <w:rsid w:val="00672275"/>
    <w:rsid w:val="006731EA"/>
    <w:rsid w:val="006746E9"/>
    <w:rsid w:val="00680276"/>
    <w:rsid w:val="006808E7"/>
    <w:rsid w:val="006839ED"/>
    <w:rsid w:val="00686FF3"/>
    <w:rsid w:val="00690323"/>
    <w:rsid w:val="006914EB"/>
    <w:rsid w:val="00696172"/>
    <w:rsid w:val="006961B1"/>
    <w:rsid w:val="00696D96"/>
    <w:rsid w:val="00697CAE"/>
    <w:rsid w:val="00697E42"/>
    <w:rsid w:val="006A0147"/>
    <w:rsid w:val="006A30D3"/>
    <w:rsid w:val="006A341F"/>
    <w:rsid w:val="006A4477"/>
    <w:rsid w:val="006A5449"/>
    <w:rsid w:val="006A55B8"/>
    <w:rsid w:val="006A6131"/>
    <w:rsid w:val="006A7077"/>
    <w:rsid w:val="006B045D"/>
    <w:rsid w:val="006B0680"/>
    <w:rsid w:val="006B2217"/>
    <w:rsid w:val="006B372B"/>
    <w:rsid w:val="006B3F03"/>
    <w:rsid w:val="006B414A"/>
    <w:rsid w:val="006B4269"/>
    <w:rsid w:val="006B6E30"/>
    <w:rsid w:val="006B72BD"/>
    <w:rsid w:val="006C2689"/>
    <w:rsid w:val="006C5944"/>
    <w:rsid w:val="006C6294"/>
    <w:rsid w:val="006D075F"/>
    <w:rsid w:val="006D1468"/>
    <w:rsid w:val="006D2B31"/>
    <w:rsid w:val="006E34AD"/>
    <w:rsid w:val="006E37DE"/>
    <w:rsid w:val="006E4583"/>
    <w:rsid w:val="006E5761"/>
    <w:rsid w:val="006E68E9"/>
    <w:rsid w:val="006E7958"/>
    <w:rsid w:val="006F2E50"/>
    <w:rsid w:val="006F4ECB"/>
    <w:rsid w:val="006F76BC"/>
    <w:rsid w:val="00700BE9"/>
    <w:rsid w:val="00703B9E"/>
    <w:rsid w:val="00705777"/>
    <w:rsid w:val="00710A75"/>
    <w:rsid w:val="007126DD"/>
    <w:rsid w:val="00714843"/>
    <w:rsid w:val="0071514F"/>
    <w:rsid w:val="007174CF"/>
    <w:rsid w:val="00721756"/>
    <w:rsid w:val="00724FC6"/>
    <w:rsid w:val="00726656"/>
    <w:rsid w:val="00726A61"/>
    <w:rsid w:val="00730547"/>
    <w:rsid w:val="007333BF"/>
    <w:rsid w:val="00733719"/>
    <w:rsid w:val="00733D05"/>
    <w:rsid w:val="00734B63"/>
    <w:rsid w:val="00737A1A"/>
    <w:rsid w:val="00741ADA"/>
    <w:rsid w:val="007436AB"/>
    <w:rsid w:val="007438EE"/>
    <w:rsid w:val="0074459C"/>
    <w:rsid w:val="00746D1A"/>
    <w:rsid w:val="0074766B"/>
    <w:rsid w:val="0075243D"/>
    <w:rsid w:val="007550B9"/>
    <w:rsid w:val="00755246"/>
    <w:rsid w:val="00757DE1"/>
    <w:rsid w:val="007600A4"/>
    <w:rsid w:val="007615AB"/>
    <w:rsid w:val="00761F94"/>
    <w:rsid w:val="007628FD"/>
    <w:rsid w:val="007704B5"/>
    <w:rsid w:val="007705C8"/>
    <w:rsid w:val="007729B3"/>
    <w:rsid w:val="007743AE"/>
    <w:rsid w:val="00775B0D"/>
    <w:rsid w:val="00775F77"/>
    <w:rsid w:val="007851DB"/>
    <w:rsid w:val="00785F9D"/>
    <w:rsid w:val="007917D2"/>
    <w:rsid w:val="0079558C"/>
    <w:rsid w:val="007966DB"/>
    <w:rsid w:val="00796A5C"/>
    <w:rsid w:val="00796C98"/>
    <w:rsid w:val="007A11C5"/>
    <w:rsid w:val="007A132B"/>
    <w:rsid w:val="007A1476"/>
    <w:rsid w:val="007A438E"/>
    <w:rsid w:val="007A58A4"/>
    <w:rsid w:val="007A65BF"/>
    <w:rsid w:val="007A6D54"/>
    <w:rsid w:val="007B3642"/>
    <w:rsid w:val="007B5C4C"/>
    <w:rsid w:val="007B6B34"/>
    <w:rsid w:val="007C16DC"/>
    <w:rsid w:val="007C7967"/>
    <w:rsid w:val="007D0659"/>
    <w:rsid w:val="007D0B2D"/>
    <w:rsid w:val="007D28E5"/>
    <w:rsid w:val="007D3463"/>
    <w:rsid w:val="007D37BF"/>
    <w:rsid w:val="007D6C1A"/>
    <w:rsid w:val="007E0AB7"/>
    <w:rsid w:val="007E0D1D"/>
    <w:rsid w:val="007E129D"/>
    <w:rsid w:val="007E133F"/>
    <w:rsid w:val="007E3B60"/>
    <w:rsid w:val="007E4218"/>
    <w:rsid w:val="007E4E57"/>
    <w:rsid w:val="007E4F41"/>
    <w:rsid w:val="007E75EB"/>
    <w:rsid w:val="007E7E95"/>
    <w:rsid w:val="007F24CB"/>
    <w:rsid w:val="007F5C3B"/>
    <w:rsid w:val="007F7FA9"/>
    <w:rsid w:val="008001AD"/>
    <w:rsid w:val="00801C79"/>
    <w:rsid w:val="00804B09"/>
    <w:rsid w:val="00806C39"/>
    <w:rsid w:val="008070EA"/>
    <w:rsid w:val="00807440"/>
    <w:rsid w:val="00812476"/>
    <w:rsid w:val="00814FDD"/>
    <w:rsid w:val="00815568"/>
    <w:rsid w:val="00824ED6"/>
    <w:rsid w:val="0082558F"/>
    <w:rsid w:val="00827903"/>
    <w:rsid w:val="008301BE"/>
    <w:rsid w:val="00833052"/>
    <w:rsid w:val="00833338"/>
    <w:rsid w:val="008333F4"/>
    <w:rsid w:val="00833BFF"/>
    <w:rsid w:val="008369F6"/>
    <w:rsid w:val="008422CC"/>
    <w:rsid w:val="00843AC7"/>
    <w:rsid w:val="00845715"/>
    <w:rsid w:val="00847A8A"/>
    <w:rsid w:val="00850A74"/>
    <w:rsid w:val="00853033"/>
    <w:rsid w:val="0085494D"/>
    <w:rsid w:val="00855649"/>
    <w:rsid w:val="00856F9E"/>
    <w:rsid w:val="0085742F"/>
    <w:rsid w:val="00861599"/>
    <w:rsid w:val="008623FB"/>
    <w:rsid w:val="0086415A"/>
    <w:rsid w:val="008741B8"/>
    <w:rsid w:val="00882914"/>
    <w:rsid w:val="00884775"/>
    <w:rsid w:val="00884AD7"/>
    <w:rsid w:val="00886D8B"/>
    <w:rsid w:val="008901B4"/>
    <w:rsid w:val="00890C9A"/>
    <w:rsid w:val="00894B7C"/>
    <w:rsid w:val="00895F8D"/>
    <w:rsid w:val="00896A4C"/>
    <w:rsid w:val="00896C39"/>
    <w:rsid w:val="00896EDD"/>
    <w:rsid w:val="00896F06"/>
    <w:rsid w:val="008A04EE"/>
    <w:rsid w:val="008A079B"/>
    <w:rsid w:val="008A4055"/>
    <w:rsid w:val="008A795B"/>
    <w:rsid w:val="008B08DE"/>
    <w:rsid w:val="008B19B4"/>
    <w:rsid w:val="008B2E6B"/>
    <w:rsid w:val="008B6970"/>
    <w:rsid w:val="008B6A7B"/>
    <w:rsid w:val="008B7AA2"/>
    <w:rsid w:val="008B7C8F"/>
    <w:rsid w:val="008C1692"/>
    <w:rsid w:val="008C418F"/>
    <w:rsid w:val="008C6C01"/>
    <w:rsid w:val="008D2E6C"/>
    <w:rsid w:val="008D37E2"/>
    <w:rsid w:val="008D5DC5"/>
    <w:rsid w:val="008D6073"/>
    <w:rsid w:val="008D737F"/>
    <w:rsid w:val="008D74D4"/>
    <w:rsid w:val="008D7BC6"/>
    <w:rsid w:val="008D7E98"/>
    <w:rsid w:val="008D7EB7"/>
    <w:rsid w:val="008D7F54"/>
    <w:rsid w:val="008F0268"/>
    <w:rsid w:val="008F3459"/>
    <w:rsid w:val="008F7600"/>
    <w:rsid w:val="00901033"/>
    <w:rsid w:val="00906B60"/>
    <w:rsid w:val="00907AE5"/>
    <w:rsid w:val="00910376"/>
    <w:rsid w:val="009105CC"/>
    <w:rsid w:val="00912901"/>
    <w:rsid w:val="009145F6"/>
    <w:rsid w:val="009240F5"/>
    <w:rsid w:val="00925076"/>
    <w:rsid w:val="0092553D"/>
    <w:rsid w:val="0093272F"/>
    <w:rsid w:val="0093310F"/>
    <w:rsid w:val="0093575C"/>
    <w:rsid w:val="009374BE"/>
    <w:rsid w:val="00937F05"/>
    <w:rsid w:val="00946743"/>
    <w:rsid w:val="00947080"/>
    <w:rsid w:val="0095253A"/>
    <w:rsid w:val="009536CA"/>
    <w:rsid w:val="00954E8A"/>
    <w:rsid w:val="00957F29"/>
    <w:rsid w:val="009608F6"/>
    <w:rsid w:val="00960BC9"/>
    <w:rsid w:val="009612AA"/>
    <w:rsid w:val="00962552"/>
    <w:rsid w:val="00962E0F"/>
    <w:rsid w:val="00962FB6"/>
    <w:rsid w:val="00963E7C"/>
    <w:rsid w:val="00965B3E"/>
    <w:rsid w:val="00966133"/>
    <w:rsid w:val="009667F1"/>
    <w:rsid w:val="00971CA2"/>
    <w:rsid w:val="009742D0"/>
    <w:rsid w:val="00974CF7"/>
    <w:rsid w:val="009758C5"/>
    <w:rsid w:val="00975AAC"/>
    <w:rsid w:val="00975C40"/>
    <w:rsid w:val="0098268A"/>
    <w:rsid w:val="009845DC"/>
    <w:rsid w:val="009849A8"/>
    <w:rsid w:val="009878A3"/>
    <w:rsid w:val="00990F9C"/>
    <w:rsid w:val="009916C5"/>
    <w:rsid w:val="00992A4D"/>
    <w:rsid w:val="00995DC6"/>
    <w:rsid w:val="009A1284"/>
    <w:rsid w:val="009A4481"/>
    <w:rsid w:val="009B2154"/>
    <w:rsid w:val="009B2F03"/>
    <w:rsid w:val="009B5C31"/>
    <w:rsid w:val="009C0CE9"/>
    <w:rsid w:val="009C1CD2"/>
    <w:rsid w:val="009C1D77"/>
    <w:rsid w:val="009C6EFA"/>
    <w:rsid w:val="009D0883"/>
    <w:rsid w:val="009D266C"/>
    <w:rsid w:val="009D318A"/>
    <w:rsid w:val="009E040D"/>
    <w:rsid w:val="009E0CB1"/>
    <w:rsid w:val="009E24A8"/>
    <w:rsid w:val="009E3A84"/>
    <w:rsid w:val="009F0B28"/>
    <w:rsid w:val="009F0F65"/>
    <w:rsid w:val="009F2D3C"/>
    <w:rsid w:val="009F3A14"/>
    <w:rsid w:val="009F62E3"/>
    <w:rsid w:val="009F6E04"/>
    <w:rsid w:val="00A013BB"/>
    <w:rsid w:val="00A019D7"/>
    <w:rsid w:val="00A0300B"/>
    <w:rsid w:val="00A0357D"/>
    <w:rsid w:val="00A0512A"/>
    <w:rsid w:val="00A102B1"/>
    <w:rsid w:val="00A10D08"/>
    <w:rsid w:val="00A111D3"/>
    <w:rsid w:val="00A11308"/>
    <w:rsid w:val="00A11B2C"/>
    <w:rsid w:val="00A13C07"/>
    <w:rsid w:val="00A14A3C"/>
    <w:rsid w:val="00A221D7"/>
    <w:rsid w:val="00A2451D"/>
    <w:rsid w:val="00A26E6C"/>
    <w:rsid w:val="00A27316"/>
    <w:rsid w:val="00A32185"/>
    <w:rsid w:val="00A32EE1"/>
    <w:rsid w:val="00A34119"/>
    <w:rsid w:val="00A34C5C"/>
    <w:rsid w:val="00A34C9B"/>
    <w:rsid w:val="00A351D2"/>
    <w:rsid w:val="00A41AF4"/>
    <w:rsid w:val="00A41D43"/>
    <w:rsid w:val="00A45872"/>
    <w:rsid w:val="00A45EE8"/>
    <w:rsid w:val="00A46531"/>
    <w:rsid w:val="00A46922"/>
    <w:rsid w:val="00A46B53"/>
    <w:rsid w:val="00A46CF3"/>
    <w:rsid w:val="00A5283F"/>
    <w:rsid w:val="00A52B82"/>
    <w:rsid w:val="00A62122"/>
    <w:rsid w:val="00A6334A"/>
    <w:rsid w:val="00A66D27"/>
    <w:rsid w:val="00A72ECB"/>
    <w:rsid w:val="00A76C3E"/>
    <w:rsid w:val="00A77F6C"/>
    <w:rsid w:val="00A82D85"/>
    <w:rsid w:val="00A83903"/>
    <w:rsid w:val="00A8664E"/>
    <w:rsid w:val="00A86B2E"/>
    <w:rsid w:val="00A87C6B"/>
    <w:rsid w:val="00A90848"/>
    <w:rsid w:val="00A9430D"/>
    <w:rsid w:val="00A950D5"/>
    <w:rsid w:val="00A95361"/>
    <w:rsid w:val="00A959E0"/>
    <w:rsid w:val="00A9615B"/>
    <w:rsid w:val="00A976DE"/>
    <w:rsid w:val="00AA2258"/>
    <w:rsid w:val="00AA24E6"/>
    <w:rsid w:val="00AA3760"/>
    <w:rsid w:val="00AA3FA0"/>
    <w:rsid w:val="00AA51E4"/>
    <w:rsid w:val="00AA582A"/>
    <w:rsid w:val="00AA7F30"/>
    <w:rsid w:val="00AB0191"/>
    <w:rsid w:val="00AB0801"/>
    <w:rsid w:val="00AB0ADE"/>
    <w:rsid w:val="00AB1E36"/>
    <w:rsid w:val="00AB2DDD"/>
    <w:rsid w:val="00AB3198"/>
    <w:rsid w:val="00AB62C4"/>
    <w:rsid w:val="00AB6F2D"/>
    <w:rsid w:val="00AC059D"/>
    <w:rsid w:val="00AC1342"/>
    <w:rsid w:val="00AC1D82"/>
    <w:rsid w:val="00AC5D4C"/>
    <w:rsid w:val="00AD4660"/>
    <w:rsid w:val="00AD5A75"/>
    <w:rsid w:val="00AD6521"/>
    <w:rsid w:val="00AD721B"/>
    <w:rsid w:val="00AD74B2"/>
    <w:rsid w:val="00AE03D5"/>
    <w:rsid w:val="00AE24AE"/>
    <w:rsid w:val="00AE269F"/>
    <w:rsid w:val="00AE4058"/>
    <w:rsid w:val="00AE4D46"/>
    <w:rsid w:val="00AF23AA"/>
    <w:rsid w:val="00AF387F"/>
    <w:rsid w:val="00AF42F6"/>
    <w:rsid w:val="00AF6095"/>
    <w:rsid w:val="00AF63B4"/>
    <w:rsid w:val="00B0590C"/>
    <w:rsid w:val="00B106A4"/>
    <w:rsid w:val="00B12847"/>
    <w:rsid w:val="00B13785"/>
    <w:rsid w:val="00B14D88"/>
    <w:rsid w:val="00B16B5C"/>
    <w:rsid w:val="00B17009"/>
    <w:rsid w:val="00B20D5A"/>
    <w:rsid w:val="00B23068"/>
    <w:rsid w:val="00B24EE9"/>
    <w:rsid w:val="00B24F79"/>
    <w:rsid w:val="00B31458"/>
    <w:rsid w:val="00B33A30"/>
    <w:rsid w:val="00B33C60"/>
    <w:rsid w:val="00B35388"/>
    <w:rsid w:val="00B43EC8"/>
    <w:rsid w:val="00B47E83"/>
    <w:rsid w:val="00B50F54"/>
    <w:rsid w:val="00B51B88"/>
    <w:rsid w:val="00B5247F"/>
    <w:rsid w:val="00B54935"/>
    <w:rsid w:val="00B54F5C"/>
    <w:rsid w:val="00B564B7"/>
    <w:rsid w:val="00B632D3"/>
    <w:rsid w:val="00B647C4"/>
    <w:rsid w:val="00B65410"/>
    <w:rsid w:val="00B71B1F"/>
    <w:rsid w:val="00B7317C"/>
    <w:rsid w:val="00B73C67"/>
    <w:rsid w:val="00B73D03"/>
    <w:rsid w:val="00B743DE"/>
    <w:rsid w:val="00B747A0"/>
    <w:rsid w:val="00B75F0F"/>
    <w:rsid w:val="00B805B7"/>
    <w:rsid w:val="00B8388F"/>
    <w:rsid w:val="00B867CF"/>
    <w:rsid w:val="00B9028A"/>
    <w:rsid w:val="00B93C01"/>
    <w:rsid w:val="00B95569"/>
    <w:rsid w:val="00B95CF0"/>
    <w:rsid w:val="00B97477"/>
    <w:rsid w:val="00BA0A04"/>
    <w:rsid w:val="00BA16C3"/>
    <w:rsid w:val="00BB1C2B"/>
    <w:rsid w:val="00BB2758"/>
    <w:rsid w:val="00BB5F92"/>
    <w:rsid w:val="00BB7A4C"/>
    <w:rsid w:val="00BC4EB2"/>
    <w:rsid w:val="00BC61D3"/>
    <w:rsid w:val="00BD0402"/>
    <w:rsid w:val="00BD3DB7"/>
    <w:rsid w:val="00BD43F6"/>
    <w:rsid w:val="00BD4868"/>
    <w:rsid w:val="00BE0B6A"/>
    <w:rsid w:val="00BE0EBF"/>
    <w:rsid w:val="00BE5C15"/>
    <w:rsid w:val="00BF0593"/>
    <w:rsid w:val="00BF0C91"/>
    <w:rsid w:val="00BF2632"/>
    <w:rsid w:val="00BF3D5C"/>
    <w:rsid w:val="00BF5285"/>
    <w:rsid w:val="00C00808"/>
    <w:rsid w:val="00C02B55"/>
    <w:rsid w:val="00C03400"/>
    <w:rsid w:val="00C03C71"/>
    <w:rsid w:val="00C05A4F"/>
    <w:rsid w:val="00C074E7"/>
    <w:rsid w:val="00C075A4"/>
    <w:rsid w:val="00C11559"/>
    <w:rsid w:val="00C11A2A"/>
    <w:rsid w:val="00C14082"/>
    <w:rsid w:val="00C17289"/>
    <w:rsid w:val="00C2068E"/>
    <w:rsid w:val="00C22CEF"/>
    <w:rsid w:val="00C236F5"/>
    <w:rsid w:val="00C23775"/>
    <w:rsid w:val="00C255CE"/>
    <w:rsid w:val="00C26389"/>
    <w:rsid w:val="00C26F34"/>
    <w:rsid w:val="00C3255D"/>
    <w:rsid w:val="00C32D68"/>
    <w:rsid w:val="00C33C2F"/>
    <w:rsid w:val="00C437D1"/>
    <w:rsid w:val="00C4394C"/>
    <w:rsid w:val="00C45D55"/>
    <w:rsid w:val="00C47259"/>
    <w:rsid w:val="00C50CF2"/>
    <w:rsid w:val="00C52CB8"/>
    <w:rsid w:val="00C5462C"/>
    <w:rsid w:val="00C54AFD"/>
    <w:rsid w:val="00C55991"/>
    <w:rsid w:val="00C6113B"/>
    <w:rsid w:val="00C614AF"/>
    <w:rsid w:val="00C61C54"/>
    <w:rsid w:val="00C6351A"/>
    <w:rsid w:val="00C6558B"/>
    <w:rsid w:val="00C70312"/>
    <w:rsid w:val="00C713AC"/>
    <w:rsid w:val="00C724F5"/>
    <w:rsid w:val="00C72959"/>
    <w:rsid w:val="00C74C55"/>
    <w:rsid w:val="00C74DA9"/>
    <w:rsid w:val="00C75438"/>
    <w:rsid w:val="00C77296"/>
    <w:rsid w:val="00C83EF1"/>
    <w:rsid w:val="00C84133"/>
    <w:rsid w:val="00C85040"/>
    <w:rsid w:val="00C850DB"/>
    <w:rsid w:val="00C85137"/>
    <w:rsid w:val="00C85254"/>
    <w:rsid w:val="00C85D94"/>
    <w:rsid w:val="00C87116"/>
    <w:rsid w:val="00C87561"/>
    <w:rsid w:val="00C9166C"/>
    <w:rsid w:val="00C9656B"/>
    <w:rsid w:val="00C96690"/>
    <w:rsid w:val="00C9676C"/>
    <w:rsid w:val="00CA0049"/>
    <w:rsid w:val="00CA1BC9"/>
    <w:rsid w:val="00CA2506"/>
    <w:rsid w:val="00CA596A"/>
    <w:rsid w:val="00CA5BD3"/>
    <w:rsid w:val="00CA6D70"/>
    <w:rsid w:val="00CA7C5C"/>
    <w:rsid w:val="00CB1785"/>
    <w:rsid w:val="00CB48EF"/>
    <w:rsid w:val="00CB692B"/>
    <w:rsid w:val="00CC01AE"/>
    <w:rsid w:val="00CC5D0C"/>
    <w:rsid w:val="00CD0059"/>
    <w:rsid w:val="00CD1A0E"/>
    <w:rsid w:val="00CD4D3B"/>
    <w:rsid w:val="00CE30BF"/>
    <w:rsid w:val="00CE36FD"/>
    <w:rsid w:val="00CE5D06"/>
    <w:rsid w:val="00CE6EB2"/>
    <w:rsid w:val="00CF2A50"/>
    <w:rsid w:val="00CF3B4E"/>
    <w:rsid w:val="00CF521C"/>
    <w:rsid w:val="00CF5832"/>
    <w:rsid w:val="00CF7FF4"/>
    <w:rsid w:val="00D02211"/>
    <w:rsid w:val="00D075E5"/>
    <w:rsid w:val="00D077B6"/>
    <w:rsid w:val="00D16708"/>
    <w:rsid w:val="00D257B4"/>
    <w:rsid w:val="00D26B5D"/>
    <w:rsid w:val="00D31763"/>
    <w:rsid w:val="00D31C56"/>
    <w:rsid w:val="00D3232D"/>
    <w:rsid w:val="00D33690"/>
    <w:rsid w:val="00D3471C"/>
    <w:rsid w:val="00D40408"/>
    <w:rsid w:val="00D405C4"/>
    <w:rsid w:val="00D4254E"/>
    <w:rsid w:val="00D44298"/>
    <w:rsid w:val="00D446DE"/>
    <w:rsid w:val="00D4489D"/>
    <w:rsid w:val="00D45C30"/>
    <w:rsid w:val="00D46523"/>
    <w:rsid w:val="00D466A0"/>
    <w:rsid w:val="00D468D9"/>
    <w:rsid w:val="00D47DFB"/>
    <w:rsid w:val="00D50092"/>
    <w:rsid w:val="00D50D4A"/>
    <w:rsid w:val="00D51600"/>
    <w:rsid w:val="00D51AC6"/>
    <w:rsid w:val="00D54E82"/>
    <w:rsid w:val="00D60A13"/>
    <w:rsid w:val="00D631C0"/>
    <w:rsid w:val="00D654D5"/>
    <w:rsid w:val="00D67CB5"/>
    <w:rsid w:val="00D702CA"/>
    <w:rsid w:val="00D77666"/>
    <w:rsid w:val="00D7771F"/>
    <w:rsid w:val="00D77DDA"/>
    <w:rsid w:val="00D8153C"/>
    <w:rsid w:val="00D81617"/>
    <w:rsid w:val="00D83C97"/>
    <w:rsid w:val="00D84E46"/>
    <w:rsid w:val="00D90BE3"/>
    <w:rsid w:val="00D912EB"/>
    <w:rsid w:val="00D91549"/>
    <w:rsid w:val="00D9329F"/>
    <w:rsid w:val="00D935D4"/>
    <w:rsid w:val="00D94E86"/>
    <w:rsid w:val="00D96908"/>
    <w:rsid w:val="00DA40EB"/>
    <w:rsid w:val="00DB034E"/>
    <w:rsid w:val="00DB1AED"/>
    <w:rsid w:val="00DB3EA9"/>
    <w:rsid w:val="00DB4ACE"/>
    <w:rsid w:val="00DB7B4A"/>
    <w:rsid w:val="00DC0D7C"/>
    <w:rsid w:val="00DC21CA"/>
    <w:rsid w:val="00DC2945"/>
    <w:rsid w:val="00DC2B70"/>
    <w:rsid w:val="00DD1688"/>
    <w:rsid w:val="00DD20F3"/>
    <w:rsid w:val="00DD46E9"/>
    <w:rsid w:val="00DD5897"/>
    <w:rsid w:val="00DD5D17"/>
    <w:rsid w:val="00DD602E"/>
    <w:rsid w:val="00DD740A"/>
    <w:rsid w:val="00DE2EB8"/>
    <w:rsid w:val="00DE3F82"/>
    <w:rsid w:val="00DE5683"/>
    <w:rsid w:val="00DE79AB"/>
    <w:rsid w:val="00DE7AAF"/>
    <w:rsid w:val="00DF3978"/>
    <w:rsid w:val="00DF3FCB"/>
    <w:rsid w:val="00DF5267"/>
    <w:rsid w:val="00DF5C7D"/>
    <w:rsid w:val="00DF77A0"/>
    <w:rsid w:val="00E00A39"/>
    <w:rsid w:val="00E02479"/>
    <w:rsid w:val="00E02D78"/>
    <w:rsid w:val="00E034C6"/>
    <w:rsid w:val="00E038B9"/>
    <w:rsid w:val="00E04113"/>
    <w:rsid w:val="00E07E6C"/>
    <w:rsid w:val="00E135A8"/>
    <w:rsid w:val="00E14960"/>
    <w:rsid w:val="00E14F39"/>
    <w:rsid w:val="00E157C9"/>
    <w:rsid w:val="00E16B92"/>
    <w:rsid w:val="00E16B94"/>
    <w:rsid w:val="00E17321"/>
    <w:rsid w:val="00E173F5"/>
    <w:rsid w:val="00E2583F"/>
    <w:rsid w:val="00E26D5D"/>
    <w:rsid w:val="00E26F24"/>
    <w:rsid w:val="00E279F9"/>
    <w:rsid w:val="00E30DC1"/>
    <w:rsid w:val="00E36DA1"/>
    <w:rsid w:val="00E40CF8"/>
    <w:rsid w:val="00E41B15"/>
    <w:rsid w:val="00E445AC"/>
    <w:rsid w:val="00E470D6"/>
    <w:rsid w:val="00E531CC"/>
    <w:rsid w:val="00E569C7"/>
    <w:rsid w:val="00E57C77"/>
    <w:rsid w:val="00E61D6A"/>
    <w:rsid w:val="00E62ACE"/>
    <w:rsid w:val="00E64847"/>
    <w:rsid w:val="00E64B71"/>
    <w:rsid w:val="00E65789"/>
    <w:rsid w:val="00E7350D"/>
    <w:rsid w:val="00E773EF"/>
    <w:rsid w:val="00E80116"/>
    <w:rsid w:val="00E81E62"/>
    <w:rsid w:val="00E82304"/>
    <w:rsid w:val="00E836E3"/>
    <w:rsid w:val="00E83E3C"/>
    <w:rsid w:val="00E85671"/>
    <w:rsid w:val="00E86C6A"/>
    <w:rsid w:val="00E926B3"/>
    <w:rsid w:val="00E9649E"/>
    <w:rsid w:val="00E96C12"/>
    <w:rsid w:val="00E97511"/>
    <w:rsid w:val="00EA1ED3"/>
    <w:rsid w:val="00EA7D11"/>
    <w:rsid w:val="00EB137A"/>
    <w:rsid w:val="00EB2C19"/>
    <w:rsid w:val="00EB6A79"/>
    <w:rsid w:val="00EB7671"/>
    <w:rsid w:val="00EB7797"/>
    <w:rsid w:val="00EC2B1F"/>
    <w:rsid w:val="00EC2EC5"/>
    <w:rsid w:val="00EC2F70"/>
    <w:rsid w:val="00EC4197"/>
    <w:rsid w:val="00EC45B6"/>
    <w:rsid w:val="00EC4738"/>
    <w:rsid w:val="00EC4C32"/>
    <w:rsid w:val="00EC514F"/>
    <w:rsid w:val="00ED1BEF"/>
    <w:rsid w:val="00ED2531"/>
    <w:rsid w:val="00ED7F13"/>
    <w:rsid w:val="00ED7FD3"/>
    <w:rsid w:val="00EE008A"/>
    <w:rsid w:val="00EE064A"/>
    <w:rsid w:val="00EE65C2"/>
    <w:rsid w:val="00EF3010"/>
    <w:rsid w:val="00EF33E7"/>
    <w:rsid w:val="00EF5E52"/>
    <w:rsid w:val="00EF79CC"/>
    <w:rsid w:val="00EF7A4C"/>
    <w:rsid w:val="00EF7BFD"/>
    <w:rsid w:val="00F00DC1"/>
    <w:rsid w:val="00F01A05"/>
    <w:rsid w:val="00F04437"/>
    <w:rsid w:val="00F05438"/>
    <w:rsid w:val="00F0660C"/>
    <w:rsid w:val="00F112EE"/>
    <w:rsid w:val="00F114C0"/>
    <w:rsid w:val="00F11670"/>
    <w:rsid w:val="00F15213"/>
    <w:rsid w:val="00F31948"/>
    <w:rsid w:val="00F33414"/>
    <w:rsid w:val="00F34E8E"/>
    <w:rsid w:val="00F35D4C"/>
    <w:rsid w:val="00F379BF"/>
    <w:rsid w:val="00F421E7"/>
    <w:rsid w:val="00F4238B"/>
    <w:rsid w:val="00F42F18"/>
    <w:rsid w:val="00F4376C"/>
    <w:rsid w:val="00F43FF7"/>
    <w:rsid w:val="00F44AF4"/>
    <w:rsid w:val="00F45320"/>
    <w:rsid w:val="00F5226F"/>
    <w:rsid w:val="00F522BF"/>
    <w:rsid w:val="00F55396"/>
    <w:rsid w:val="00F630B5"/>
    <w:rsid w:val="00F63C97"/>
    <w:rsid w:val="00F67DFA"/>
    <w:rsid w:val="00F72054"/>
    <w:rsid w:val="00F72215"/>
    <w:rsid w:val="00F7347E"/>
    <w:rsid w:val="00F767C3"/>
    <w:rsid w:val="00F8120A"/>
    <w:rsid w:val="00F84773"/>
    <w:rsid w:val="00F9089E"/>
    <w:rsid w:val="00F9187B"/>
    <w:rsid w:val="00F92161"/>
    <w:rsid w:val="00FA0CE0"/>
    <w:rsid w:val="00FA2718"/>
    <w:rsid w:val="00FA4FA4"/>
    <w:rsid w:val="00FA62CB"/>
    <w:rsid w:val="00FA7915"/>
    <w:rsid w:val="00FB1220"/>
    <w:rsid w:val="00FB1C4E"/>
    <w:rsid w:val="00FB4814"/>
    <w:rsid w:val="00FB5E3D"/>
    <w:rsid w:val="00FB68C5"/>
    <w:rsid w:val="00FC0CFE"/>
    <w:rsid w:val="00FC11F8"/>
    <w:rsid w:val="00FC349F"/>
    <w:rsid w:val="00FC3892"/>
    <w:rsid w:val="00FC3C54"/>
    <w:rsid w:val="00FC4AF1"/>
    <w:rsid w:val="00FC52DC"/>
    <w:rsid w:val="00FC7173"/>
    <w:rsid w:val="00FC7446"/>
    <w:rsid w:val="00FD436F"/>
    <w:rsid w:val="00FD5826"/>
    <w:rsid w:val="00FD7E2C"/>
    <w:rsid w:val="00FE206C"/>
    <w:rsid w:val="00FE5A7C"/>
    <w:rsid w:val="00FE7602"/>
    <w:rsid w:val="00FE794B"/>
    <w:rsid w:val="00FF0677"/>
    <w:rsid w:val="00FF1925"/>
    <w:rsid w:val="00FF2557"/>
    <w:rsid w:val="00FF4FA2"/>
    <w:rsid w:val="00FF59F4"/>
    <w:rsid w:val="00FF5F55"/>
    <w:rsid w:val="00FF6AFF"/>
    <w:rsid w:val="00FF7E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F6C"/>
    <w:rPr>
      <w:rFonts w:ascii="Book Antiqua" w:eastAsia="Times New Roman" w:hAnsi="Book Antiqua" w:cs="Times New Roman"/>
      <w:sz w:val="21"/>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A77F6C"/>
    <w:pPr>
      <w:ind w:left="720"/>
      <w:contextualSpacing/>
    </w:pPr>
  </w:style>
  <w:style w:type="paragraph" w:customStyle="1" w:styleId="LightShading-Accent21">
    <w:name w:val="Light Shading - Accent 21"/>
    <w:basedOn w:val="Normal"/>
    <w:next w:val="Normal"/>
    <w:link w:val="LightShading-Accent2Char"/>
    <w:uiPriority w:val="30"/>
    <w:qFormat/>
    <w:rsid w:val="00D3232D"/>
    <w:pPr>
      <w:pBdr>
        <w:bottom w:val="single" w:sz="4" w:space="4" w:color="808080"/>
      </w:pBdr>
      <w:spacing w:before="200" w:after="280"/>
      <w:ind w:left="936" w:right="936"/>
      <w:jc w:val="center"/>
    </w:pPr>
    <w:rPr>
      <w:b/>
      <w:bCs/>
      <w:i/>
      <w:iCs/>
      <w:color w:val="808080"/>
    </w:rPr>
  </w:style>
  <w:style w:type="character" w:customStyle="1" w:styleId="LightShading-Accent2Char">
    <w:name w:val="Light Shading - Accent 2 Char"/>
    <w:link w:val="LightShading-Accent21"/>
    <w:uiPriority w:val="30"/>
    <w:rsid w:val="00D3232D"/>
    <w:rPr>
      <w:rFonts w:ascii="Book Antiqua" w:eastAsia="Times New Roman" w:hAnsi="Book Antiqua" w:cs="Times New Roman"/>
      <w:b/>
      <w:bCs/>
      <w:i/>
      <w:iCs/>
      <w:color w:val="808080"/>
      <w:sz w:val="21"/>
      <w:szCs w:val="20"/>
    </w:rPr>
  </w:style>
  <w:style w:type="paragraph" w:styleId="NormalWeb">
    <w:name w:val="Normal (Web)"/>
    <w:basedOn w:val="Normal"/>
    <w:uiPriority w:val="99"/>
    <w:unhideWhenUsed/>
    <w:rsid w:val="00E80116"/>
    <w:pPr>
      <w:spacing w:before="100" w:beforeAutospacing="1" w:after="100" w:afterAutospacing="1"/>
    </w:pPr>
    <w:rPr>
      <w:rFonts w:ascii="Times New Roman" w:eastAsia="MS Mincho" w:hAnsi="Times New Roman"/>
      <w:sz w:val="24"/>
      <w:szCs w:val="24"/>
      <w:lang w:eastAsia="en-GB"/>
    </w:rPr>
  </w:style>
  <w:style w:type="paragraph" w:styleId="BalloonText">
    <w:name w:val="Balloon Text"/>
    <w:basedOn w:val="Normal"/>
    <w:link w:val="BalloonTextChar"/>
    <w:uiPriority w:val="99"/>
    <w:semiHidden/>
    <w:unhideWhenUsed/>
    <w:rsid w:val="00D40408"/>
    <w:rPr>
      <w:rFonts w:ascii="Tahoma" w:hAnsi="Tahoma" w:cs="Tahoma"/>
      <w:sz w:val="16"/>
      <w:szCs w:val="16"/>
    </w:rPr>
  </w:style>
  <w:style w:type="character" w:customStyle="1" w:styleId="BalloonTextChar">
    <w:name w:val="Balloon Text Char"/>
    <w:link w:val="BalloonText"/>
    <w:uiPriority w:val="99"/>
    <w:semiHidden/>
    <w:rsid w:val="00D40408"/>
    <w:rPr>
      <w:rFonts w:ascii="Tahoma" w:eastAsia="Times New Roman" w:hAnsi="Tahoma" w:cs="Tahoma"/>
      <w:color w:val="auto"/>
      <w:sz w:val="16"/>
      <w:szCs w:val="16"/>
    </w:rPr>
  </w:style>
  <w:style w:type="table" w:styleId="TableGrid">
    <w:name w:val="Table Grid"/>
    <w:basedOn w:val="TableNormal"/>
    <w:uiPriority w:val="59"/>
    <w:rsid w:val="00E25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DarkList-Accent1">
    <w:name w:val="Dark List Accent 1"/>
    <w:basedOn w:val="TableNormal"/>
    <w:uiPriority w:val="65"/>
    <w:rsid w:val="00E2583F"/>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New York" w:eastAsia="New York" w:hAnsi="New Yor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IntenseQuote1">
    <w:name w:val="Intense Quote1"/>
    <w:basedOn w:val="TableNormal"/>
    <w:uiPriority w:val="60"/>
    <w:qFormat/>
    <w:rsid w:val="00E2583F"/>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Header">
    <w:name w:val="header"/>
    <w:basedOn w:val="Normal"/>
    <w:link w:val="HeaderChar"/>
    <w:uiPriority w:val="99"/>
    <w:unhideWhenUsed/>
    <w:rsid w:val="00AD6521"/>
    <w:pPr>
      <w:tabs>
        <w:tab w:val="center" w:pos="4513"/>
        <w:tab w:val="right" w:pos="9026"/>
      </w:tabs>
    </w:pPr>
  </w:style>
  <w:style w:type="character" w:customStyle="1" w:styleId="HeaderChar">
    <w:name w:val="Header Char"/>
    <w:link w:val="Header"/>
    <w:uiPriority w:val="99"/>
    <w:rsid w:val="00AD6521"/>
    <w:rPr>
      <w:rFonts w:ascii="Book Antiqua" w:eastAsia="Times New Roman" w:hAnsi="Book Antiqua" w:cs="Times New Roman"/>
      <w:color w:val="auto"/>
      <w:sz w:val="21"/>
      <w:szCs w:val="20"/>
    </w:rPr>
  </w:style>
  <w:style w:type="paragraph" w:styleId="Footer">
    <w:name w:val="footer"/>
    <w:basedOn w:val="Normal"/>
    <w:link w:val="FooterChar"/>
    <w:uiPriority w:val="99"/>
    <w:unhideWhenUsed/>
    <w:rsid w:val="00AD6521"/>
    <w:pPr>
      <w:tabs>
        <w:tab w:val="center" w:pos="4513"/>
        <w:tab w:val="right" w:pos="9026"/>
      </w:tabs>
    </w:pPr>
  </w:style>
  <w:style w:type="character" w:customStyle="1" w:styleId="FooterChar">
    <w:name w:val="Footer Char"/>
    <w:link w:val="Footer"/>
    <w:uiPriority w:val="99"/>
    <w:rsid w:val="00AD6521"/>
    <w:rPr>
      <w:rFonts w:ascii="Book Antiqua" w:eastAsia="Times New Roman" w:hAnsi="Book Antiqua" w:cs="Times New Roman"/>
      <w:color w:val="auto"/>
      <w:sz w:val="21"/>
      <w:szCs w:val="20"/>
    </w:rPr>
  </w:style>
  <w:style w:type="character" w:styleId="Hyperlink">
    <w:name w:val="Hyperlink"/>
    <w:uiPriority w:val="99"/>
    <w:unhideWhenUsed/>
    <w:rsid w:val="006731EA"/>
    <w:rPr>
      <w:color w:val="0000FF"/>
      <w:u w:val="single"/>
    </w:rPr>
  </w:style>
  <w:style w:type="character" w:customStyle="1" w:styleId="eudoraheader">
    <w:name w:val="eudoraheader"/>
    <w:rsid w:val="0061611B"/>
  </w:style>
  <w:style w:type="character" w:styleId="CommentReference">
    <w:name w:val="annotation reference"/>
    <w:uiPriority w:val="99"/>
    <w:semiHidden/>
    <w:unhideWhenUsed/>
    <w:rsid w:val="006839ED"/>
    <w:rPr>
      <w:sz w:val="18"/>
      <w:szCs w:val="18"/>
    </w:rPr>
  </w:style>
  <w:style w:type="paragraph" w:styleId="CommentText">
    <w:name w:val="annotation text"/>
    <w:basedOn w:val="Normal"/>
    <w:link w:val="CommentTextChar"/>
    <w:uiPriority w:val="99"/>
    <w:semiHidden/>
    <w:unhideWhenUsed/>
    <w:rsid w:val="006839ED"/>
    <w:rPr>
      <w:sz w:val="24"/>
      <w:szCs w:val="24"/>
    </w:rPr>
  </w:style>
  <w:style w:type="character" w:customStyle="1" w:styleId="CommentTextChar">
    <w:name w:val="Comment Text Char"/>
    <w:link w:val="CommentText"/>
    <w:uiPriority w:val="99"/>
    <w:semiHidden/>
    <w:rsid w:val="006839ED"/>
    <w:rPr>
      <w:rFonts w:ascii="Book Antiqua" w:eastAsia="Times New Roman" w:hAnsi="Book Antiqua"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6839ED"/>
    <w:rPr>
      <w:b/>
      <w:bCs/>
      <w:sz w:val="20"/>
      <w:szCs w:val="20"/>
    </w:rPr>
  </w:style>
  <w:style w:type="character" w:customStyle="1" w:styleId="CommentSubjectChar">
    <w:name w:val="Comment Subject Char"/>
    <w:link w:val="CommentSubject"/>
    <w:uiPriority w:val="99"/>
    <w:semiHidden/>
    <w:rsid w:val="006839ED"/>
    <w:rPr>
      <w:rFonts w:ascii="Book Antiqua" w:eastAsia="Times New Roman" w:hAnsi="Book Antiqua" w:cs="Times New Roman"/>
      <w:b/>
      <w:bCs/>
      <w:sz w:val="24"/>
      <w:szCs w:val="24"/>
      <w:lang w:val="en-GB"/>
    </w:rPr>
  </w:style>
  <w:style w:type="paragraph" w:styleId="ListParagraph">
    <w:name w:val="List Paragraph"/>
    <w:basedOn w:val="Normal"/>
    <w:uiPriority w:val="34"/>
    <w:qFormat/>
    <w:rsid w:val="00AA582A"/>
    <w:pPr>
      <w:spacing w:after="200" w:line="276" w:lineRule="auto"/>
      <w:ind w:left="720"/>
      <w:contextualSpacing/>
    </w:pPr>
    <w:rPr>
      <w:rFonts w:ascii="Calibri" w:eastAsia="Calibri" w:hAnsi="Calibri"/>
      <w:sz w:val="22"/>
      <w:szCs w:val="22"/>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F6C"/>
    <w:rPr>
      <w:rFonts w:ascii="Book Antiqua" w:eastAsia="Times New Roman" w:hAnsi="Book Antiqua" w:cs="Times New Roman"/>
      <w:sz w:val="21"/>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A77F6C"/>
    <w:pPr>
      <w:ind w:left="720"/>
      <w:contextualSpacing/>
    </w:pPr>
  </w:style>
  <w:style w:type="paragraph" w:customStyle="1" w:styleId="LightShading-Accent21">
    <w:name w:val="Light Shading - Accent 21"/>
    <w:basedOn w:val="Normal"/>
    <w:next w:val="Normal"/>
    <w:link w:val="LightShading-Accent2Char"/>
    <w:uiPriority w:val="30"/>
    <w:qFormat/>
    <w:rsid w:val="00D3232D"/>
    <w:pPr>
      <w:pBdr>
        <w:bottom w:val="single" w:sz="4" w:space="4" w:color="808080"/>
      </w:pBdr>
      <w:spacing w:before="200" w:after="280"/>
      <w:ind w:left="936" w:right="936"/>
      <w:jc w:val="center"/>
    </w:pPr>
    <w:rPr>
      <w:b/>
      <w:bCs/>
      <w:i/>
      <w:iCs/>
      <w:color w:val="808080"/>
    </w:rPr>
  </w:style>
  <w:style w:type="character" w:customStyle="1" w:styleId="LightShading-Accent2Char">
    <w:name w:val="Light Shading - Accent 2 Char"/>
    <w:link w:val="LightShading-Accent21"/>
    <w:uiPriority w:val="30"/>
    <w:rsid w:val="00D3232D"/>
    <w:rPr>
      <w:rFonts w:ascii="Book Antiqua" w:eastAsia="Times New Roman" w:hAnsi="Book Antiqua" w:cs="Times New Roman"/>
      <w:b/>
      <w:bCs/>
      <w:i/>
      <w:iCs/>
      <w:color w:val="808080"/>
      <w:sz w:val="21"/>
      <w:szCs w:val="20"/>
    </w:rPr>
  </w:style>
  <w:style w:type="paragraph" w:styleId="NormalWeb">
    <w:name w:val="Normal (Web)"/>
    <w:basedOn w:val="Normal"/>
    <w:uiPriority w:val="99"/>
    <w:unhideWhenUsed/>
    <w:rsid w:val="00E80116"/>
    <w:pPr>
      <w:spacing w:before="100" w:beforeAutospacing="1" w:after="100" w:afterAutospacing="1"/>
    </w:pPr>
    <w:rPr>
      <w:rFonts w:ascii="Times New Roman" w:eastAsia="MS Mincho" w:hAnsi="Times New Roman"/>
      <w:sz w:val="24"/>
      <w:szCs w:val="24"/>
      <w:lang w:eastAsia="en-GB"/>
    </w:rPr>
  </w:style>
  <w:style w:type="paragraph" w:styleId="BalloonText">
    <w:name w:val="Balloon Text"/>
    <w:basedOn w:val="Normal"/>
    <w:link w:val="BalloonTextChar"/>
    <w:uiPriority w:val="99"/>
    <w:semiHidden/>
    <w:unhideWhenUsed/>
    <w:rsid w:val="00D40408"/>
    <w:rPr>
      <w:rFonts w:ascii="Tahoma" w:hAnsi="Tahoma" w:cs="Tahoma"/>
      <w:sz w:val="16"/>
      <w:szCs w:val="16"/>
    </w:rPr>
  </w:style>
  <w:style w:type="character" w:customStyle="1" w:styleId="BalloonTextChar">
    <w:name w:val="Balloon Text Char"/>
    <w:link w:val="BalloonText"/>
    <w:uiPriority w:val="99"/>
    <w:semiHidden/>
    <w:rsid w:val="00D40408"/>
    <w:rPr>
      <w:rFonts w:ascii="Tahoma" w:eastAsia="Times New Roman" w:hAnsi="Tahoma" w:cs="Tahoma"/>
      <w:color w:val="auto"/>
      <w:sz w:val="16"/>
      <w:szCs w:val="16"/>
    </w:rPr>
  </w:style>
  <w:style w:type="table" w:styleId="TableGrid">
    <w:name w:val="Table Grid"/>
    <w:basedOn w:val="TableNormal"/>
    <w:uiPriority w:val="59"/>
    <w:rsid w:val="00E25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DarkList-Accent1">
    <w:name w:val="Dark List Accent 1"/>
    <w:basedOn w:val="TableNormal"/>
    <w:uiPriority w:val="65"/>
    <w:rsid w:val="00E2583F"/>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New York" w:eastAsia="New York" w:hAnsi="New Yor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IntenseQuote1">
    <w:name w:val="Intense Quote1"/>
    <w:basedOn w:val="TableNormal"/>
    <w:uiPriority w:val="60"/>
    <w:qFormat/>
    <w:rsid w:val="00E2583F"/>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Header">
    <w:name w:val="header"/>
    <w:basedOn w:val="Normal"/>
    <w:link w:val="HeaderChar"/>
    <w:uiPriority w:val="99"/>
    <w:unhideWhenUsed/>
    <w:rsid w:val="00AD6521"/>
    <w:pPr>
      <w:tabs>
        <w:tab w:val="center" w:pos="4513"/>
        <w:tab w:val="right" w:pos="9026"/>
      </w:tabs>
    </w:pPr>
  </w:style>
  <w:style w:type="character" w:customStyle="1" w:styleId="HeaderChar">
    <w:name w:val="Header Char"/>
    <w:link w:val="Header"/>
    <w:uiPriority w:val="99"/>
    <w:rsid w:val="00AD6521"/>
    <w:rPr>
      <w:rFonts w:ascii="Book Antiqua" w:eastAsia="Times New Roman" w:hAnsi="Book Antiqua" w:cs="Times New Roman"/>
      <w:color w:val="auto"/>
      <w:sz w:val="21"/>
      <w:szCs w:val="20"/>
    </w:rPr>
  </w:style>
  <w:style w:type="paragraph" w:styleId="Footer">
    <w:name w:val="footer"/>
    <w:basedOn w:val="Normal"/>
    <w:link w:val="FooterChar"/>
    <w:uiPriority w:val="99"/>
    <w:unhideWhenUsed/>
    <w:rsid w:val="00AD6521"/>
    <w:pPr>
      <w:tabs>
        <w:tab w:val="center" w:pos="4513"/>
        <w:tab w:val="right" w:pos="9026"/>
      </w:tabs>
    </w:pPr>
  </w:style>
  <w:style w:type="character" w:customStyle="1" w:styleId="FooterChar">
    <w:name w:val="Footer Char"/>
    <w:link w:val="Footer"/>
    <w:uiPriority w:val="99"/>
    <w:rsid w:val="00AD6521"/>
    <w:rPr>
      <w:rFonts w:ascii="Book Antiqua" w:eastAsia="Times New Roman" w:hAnsi="Book Antiqua" w:cs="Times New Roman"/>
      <w:color w:val="auto"/>
      <w:sz w:val="21"/>
      <w:szCs w:val="20"/>
    </w:rPr>
  </w:style>
  <w:style w:type="character" w:styleId="Hyperlink">
    <w:name w:val="Hyperlink"/>
    <w:uiPriority w:val="99"/>
    <w:unhideWhenUsed/>
    <w:rsid w:val="006731EA"/>
    <w:rPr>
      <w:color w:val="0000FF"/>
      <w:u w:val="single"/>
    </w:rPr>
  </w:style>
  <w:style w:type="character" w:customStyle="1" w:styleId="eudoraheader">
    <w:name w:val="eudoraheader"/>
    <w:rsid w:val="0061611B"/>
  </w:style>
  <w:style w:type="character" w:styleId="CommentReference">
    <w:name w:val="annotation reference"/>
    <w:uiPriority w:val="99"/>
    <w:semiHidden/>
    <w:unhideWhenUsed/>
    <w:rsid w:val="006839ED"/>
    <w:rPr>
      <w:sz w:val="18"/>
      <w:szCs w:val="18"/>
    </w:rPr>
  </w:style>
  <w:style w:type="paragraph" w:styleId="CommentText">
    <w:name w:val="annotation text"/>
    <w:basedOn w:val="Normal"/>
    <w:link w:val="CommentTextChar"/>
    <w:uiPriority w:val="99"/>
    <w:semiHidden/>
    <w:unhideWhenUsed/>
    <w:rsid w:val="006839ED"/>
    <w:rPr>
      <w:sz w:val="24"/>
      <w:szCs w:val="24"/>
    </w:rPr>
  </w:style>
  <w:style w:type="character" w:customStyle="1" w:styleId="CommentTextChar">
    <w:name w:val="Comment Text Char"/>
    <w:link w:val="CommentText"/>
    <w:uiPriority w:val="99"/>
    <w:semiHidden/>
    <w:rsid w:val="006839ED"/>
    <w:rPr>
      <w:rFonts w:ascii="Book Antiqua" w:eastAsia="Times New Roman" w:hAnsi="Book Antiqua"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6839ED"/>
    <w:rPr>
      <w:b/>
      <w:bCs/>
      <w:sz w:val="20"/>
      <w:szCs w:val="20"/>
    </w:rPr>
  </w:style>
  <w:style w:type="character" w:customStyle="1" w:styleId="CommentSubjectChar">
    <w:name w:val="Comment Subject Char"/>
    <w:link w:val="CommentSubject"/>
    <w:uiPriority w:val="99"/>
    <w:semiHidden/>
    <w:rsid w:val="006839ED"/>
    <w:rPr>
      <w:rFonts w:ascii="Book Antiqua" w:eastAsia="Times New Roman" w:hAnsi="Book Antiqua" w:cs="Times New Roman"/>
      <w:b/>
      <w:bCs/>
      <w:sz w:val="24"/>
      <w:szCs w:val="24"/>
      <w:lang w:val="en-GB"/>
    </w:rPr>
  </w:style>
  <w:style w:type="paragraph" w:styleId="ListParagraph">
    <w:name w:val="List Paragraph"/>
    <w:basedOn w:val="Normal"/>
    <w:uiPriority w:val="34"/>
    <w:qFormat/>
    <w:rsid w:val="00AA582A"/>
    <w:pPr>
      <w:spacing w:after="200" w:line="276" w:lineRule="auto"/>
      <w:ind w:left="720"/>
      <w:contextualSpacing/>
    </w:pPr>
    <w:rPr>
      <w:rFonts w:ascii="Calibri" w:eastAsia="Calibri" w:hAnsi="Calibri"/>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2377">
      <w:bodyDiv w:val="1"/>
      <w:marLeft w:val="0"/>
      <w:marRight w:val="0"/>
      <w:marTop w:val="0"/>
      <w:marBottom w:val="0"/>
      <w:divBdr>
        <w:top w:val="none" w:sz="0" w:space="0" w:color="auto"/>
        <w:left w:val="none" w:sz="0" w:space="0" w:color="auto"/>
        <w:bottom w:val="none" w:sz="0" w:space="0" w:color="auto"/>
        <w:right w:val="none" w:sz="0" w:space="0" w:color="auto"/>
      </w:divBdr>
      <w:divsChild>
        <w:div w:id="839733301">
          <w:marLeft w:val="0"/>
          <w:marRight w:val="0"/>
          <w:marTop w:val="0"/>
          <w:marBottom w:val="0"/>
          <w:divBdr>
            <w:top w:val="none" w:sz="0" w:space="0" w:color="auto"/>
            <w:left w:val="none" w:sz="0" w:space="0" w:color="auto"/>
            <w:bottom w:val="none" w:sz="0" w:space="0" w:color="auto"/>
            <w:right w:val="none" w:sz="0" w:space="0" w:color="auto"/>
          </w:divBdr>
          <w:divsChild>
            <w:div w:id="1088381244">
              <w:marLeft w:val="0"/>
              <w:marRight w:val="0"/>
              <w:marTop w:val="0"/>
              <w:marBottom w:val="0"/>
              <w:divBdr>
                <w:top w:val="none" w:sz="0" w:space="0" w:color="auto"/>
                <w:left w:val="none" w:sz="0" w:space="0" w:color="auto"/>
                <w:bottom w:val="none" w:sz="0" w:space="0" w:color="auto"/>
                <w:right w:val="none" w:sz="0" w:space="0" w:color="auto"/>
              </w:divBdr>
              <w:divsChild>
                <w:div w:id="2097243688">
                  <w:marLeft w:val="0"/>
                  <w:marRight w:val="0"/>
                  <w:marTop w:val="0"/>
                  <w:marBottom w:val="0"/>
                  <w:divBdr>
                    <w:top w:val="none" w:sz="0" w:space="0" w:color="auto"/>
                    <w:left w:val="none" w:sz="0" w:space="0" w:color="auto"/>
                    <w:bottom w:val="none" w:sz="0" w:space="0" w:color="auto"/>
                    <w:right w:val="none" w:sz="0" w:space="0" w:color="auto"/>
                  </w:divBdr>
                  <w:divsChild>
                    <w:div w:id="114350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7733">
      <w:bodyDiv w:val="1"/>
      <w:marLeft w:val="0"/>
      <w:marRight w:val="0"/>
      <w:marTop w:val="0"/>
      <w:marBottom w:val="0"/>
      <w:divBdr>
        <w:top w:val="none" w:sz="0" w:space="0" w:color="auto"/>
        <w:left w:val="none" w:sz="0" w:space="0" w:color="auto"/>
        <w:bottom w:val="none" w:sz="0" w:space="0" w:color="auto"/>
        <w:right w:val="none" w:sz="0" w:space="0" w:color="auto"/>
      </w:divBdr>
    </w:div>
    <w:div w:id="468518468">
      <w:bodyDiv w:val="1"/>
      <w:marLeft w:val="0"/>
      <w:marRight w:val="0"/>
      <w:marTop w:val="0"/>
      <w:marBottom w:val="0"/>
      <w:divBdr>
        <w:top w:val="none" w:sz="0" w:space="0" w:color="auto"/>
        <w:left w:val="none" w:sz="0" w:space="0" w:color="auto"/>
        <w:bottom w:val="none" w:sz="0" w:space="0" w:color="auto"/>
        <w:right w:val="none" w:sz="0" w:space="0" w:color="auto"/>
      </w:divBdr>
    </w:div>
    <w:div w:id="576787534">
      <w:bodyDiv w:val="1"/>
      <w:marLeft w:val="0"/>
      <w:marRight w:val="0"/>
      <w:marTop w:val="0"/>
      <w:marBottom w:val="0"/>
      <w:divBdr>
        <w:top w:val="none" w:sz="0" w:space="0" w:color="auto"/>
        <w:left w:val="none" w:sz="0" w:space="0" w:color="auto"/>
        <w:bottom w:val="none" w:sz="0" w:space="0" w:color="auto"/>
        <w:right w:val="none" w:sz="0" w:space="0" w:color="auto"/>
      </w:divBdr>
    </w:div>
    <w:div w:id="625433582">
      <w:bodyDiv w:val="1"/>
      <w:marLeft w:val="0"/>
      <w:marRight w:val="0"/>
      <w:marTop w:val="0"/>
      <w:marBottom w:val="0"/>
      <w:divBdr>
        <w:top w:val="none" w:sz="0" w:space="0" w:color="auto"/>
        <w:left w:val="none" w:sz="0" w:space="0" w:color="auto"/>
        <w:bottom w:val="none" w:sz="0" w:space="0" w:color="auto"/>
        <w:right w:val="none" w:sz="0" w:space="0" w:color="auto"/>
      </w:divBdr>
      <w:divsChild>
        <w:div w:id="156650106">
          <w:marLeft w:val="0"/>
          <w:marRight w:val="0"/>
          <w:marTop w:val="0"/>
          <w:marBottom w:val="0"/>
          <w:divBdr>
            <w:top w:val="none" w:sz="0" w:space="0" w:color="auto"/>
            <w:left w:val="none" w:sz="0" w:space="0" w:color="auto"/>
            <w:bottom w:val="none" w:sz="0" w:space="0" w:color="auto"/>
            <w:right w:val="none" w:sz="0" w:space="0" w:color="auto"/>
          </w:divBdr>
          <w:divsChild>
            <w:div w:id="1395312">
              <w:marLeft w:val="0"/>
              <w:marRight w:val="0"/>
              <w:marTop w:val="0"/>
              <w:marBottom w:val="0"/>
              <w:divBdr>
                <w:top w:val="none" w:sz="0" w:space="0" w:color="auto"/>
                <w:left w:val="none" w:sz="0" w:space="0" w:color="auto"/>
                <w:bottom w:val="none" w:sz="0" w:space="0" w:color="auto"/>
                <w:right w:val="none" w:sz="0" w:space="0" w:color="auto"/>
              </w:divBdr>
              <w:divsChild>
                <w:div w:id="1484201996">
                  <w:marLeft w:val="0"/>
                  <w:marRight w:val="0"/>
                  <w:marTop w:val="0"/>
                  <w:marBottom w:val="0"/>
                  <w:divBdr>
                    <w:top w:val="none" w:sz="0" w:space="0" w:color="auto"/>
                    <w:left w:val="none" w:sz="0" w:space="0" w:color="auto"/>
                    <w:bottom w:val="none" w:sz="0" w:space="0" w:color="auto"/>
                    <w:right w:val="none" w:sz="0" w:space="0" w:color="auto"/>
                  </w:divBdr>
                  <w:divsChild>
                    <w:div w:id="45699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832868">
      <w:bodyDiv w:val="1"/>
      <w:marLeft w:val="0"/>
      <w:marRight w:val="0"/>
      <w:marTop w:val="0"/>
      <w:marBottom w:val="0"/>
      <w:divBdr>
        <w:top w:val="none" w:sz="0" w:space="0" w:color="auto"/>
        <w:left w:val="none" w:sz="0" w:space="0" w:color="auto"/>
        <w:bottom w:val="none" w:sz="0" w:space="0" w:color="auto"/>
        <w:right w:val="none" w:sz="0" w:space="0" w:color="auto"/>
      </w:divBdr>
    </w:div>
    <w:div w:id="1011377449">
      <w:bodyDiv w:val="1"/>
      <w:marLeft w:val="0"/>
      <w:marRight w:val="0"/>
      <w:marTop w:val="0"/>
      <w:marBottom w:val="0"/>
      <w:divBdr>
        <w:top w:val="none" w:sz="0" w:space="0" w:color="auto"/>
        <w:left w:val="none" w:sz="0" w:space="0" w:color="auto"/>
        <w:bottom w:val="none" w:sz="0" w:space="0" w:color="auto"/>
        <w:right w:val="none" w:sz="0" w:space="0" w:color="auto"/>
      </w:divBdr>
    </w:div>
    <w:div w:id="1055741459">
      <w:bodyDiv w:val="1"/>
      <w:marLeft w:val="0"/>
      <w:marRight w:val="0"/>
      <w:marTop w:val="0"/>
      <w:marBottom w:val="0"/>
      <w:divBdr>
        <w:top w:val="none" w:sz="0" w:space="0" w:color="auto"/>
        <w:left w:val="none" w:sz="0" w:space="0" w:color="auto"/>
        <w:bottom w:val="none" w:sz="0" w:space="0" w:color="auto"/>
        <w:right w:val="none" w:sz="0" w:space="0" w:color="auto"/>
      </w:divBdr>
    </w:div>
    <w:div w:id="157373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0.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hdl.handle.net/10625/45318" TargetMode="External"/><Relationship Id="rId2" Type="http://schemas.openxmlformats.org/officeDocument/2006/relationships/numbering" Target="numbering.xml"/><Relationship Id="rId16" Type="http://schemas.openxmlformats.org/officeDocument/2006/relationships/hyperlink" Target="http://www.africanuances.n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CF59C-E32C-40BC-804A-69A5523A9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10249</Words>
  <Characters>58420</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68532</CharactersWithSpaces>
  <SharedDoc>false</SharedDoc>
  <HLinks>
    <vt:vector size="6" baseType="variant">
      <vt:variant>
        <vt:i4>2752514</vt:i4>
      </vt:variant>
      <vt:variant>
        <vt:i4>15</vt:i4>
      </vt:variant>
      <vt:variant>
        <vt:i4>0</vt:i4>
      </vt:variant>
      <vt:variant>
        <vt:i4>5</vt:i4>
      </vt:variant>
      <vt:variant>
        <vt:lpwstr>http://www.africanuances.nl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dvalbuena</dc:creator>
  <cp:lastModifiedBy>Maggie Gill</cp:lastModifiedBy>
  <cp:revision>2</cp:revision>
  <dcterms:created xsi:type="dcterms:W3CDTF">2012-07-14T12:45:00Z</dcterms:created>
  <dcterms:modified xsi:type="dcterms:W3CDTF">2012-07-14T12:45:00Z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false</vt:lpwstr>
  </property>
  <property fmtid="{D5CDD505-2E9C-101B-9397-08002B2CF9AE}" pid="3" name="Google.Documents.DocumentId">
    <vt:lpwstr>1FNOMT106ob4pNQbPyEqVhKJps9uQVCeg_i8Hv-9uauw</vt:lpwstr>
  </property>
  <property fmtid="{D5CDD505-2E9C-101B-9397-08002B2CF9AE}" pid="4" name="Google.Documents.RevisionId">
    <vt:lpwstr>17151381525238340103</vt:lpwstr>
  </property>
  <property fmtid="{D5CDD505-2E9C-101B-9397-08002B2CF9AE}" pid="5" name="Google.Documents.PluginVersion">
    <vt:lpwstr>2.0.2662.553</vt:lpwstr>
  </property>
  <property fmtid="{D5CDD505-2E9C-101B-9397-08002B2CF9AE}" pid="6" name="Google.Documents.MergeIncapabilityFlags">
    <vt:i4>0</vt:i4>
  </property>
  <property fmtid="{D5CDD505-2E9C-101B-9397-08002B2CF9AE}" pid="7" name="Mendeley Document_1">
    <vt:lpwstr>True</vt:lpwstr>
  </property>
  <property fmtid="{D5CDD505-2E9C-101B-9397-08002B2CF9AE}" pid="8" name="Mendeley User Name_1">
    <vt:lpwstr>dfvv@yahoo.com@www.mendeley.com</vt:lpwstr>
  </property>
  <property fmtid="{D5CDD505-2E9C-101B-9397-08002B2CF9AE}" pid="9" name="Mendeley Citation Style_1">
    <vt:lpwstr>http://www.zotero.org/styles/agriculture-ecosystems-environment</vt:lpwstr>
  </property>
  <property fmtid="{D5CDD505-2E9C-101B-9397-08002B2CF9AE}" pid="10" name="Mendeley Recent Style Name 0_1">
    <vt:lpwstr>Agriculture, Ecosystems and Environment</vt:lpwstr>
  </property>
  <property fmtid="{D5CDD505-2E9C-101B-9397-08002B2CF9AE}" pid="11" name="Mendeley Recent Style Id 0_1">
    <vt:lpwstr>http://www.zotero.org/styles/agriculture-ecosystems-environment</vt:lpwstr>
  </property>
  <property fmtid="{D5CDD505-2E9C-101B-9397-08002B2CF9AE}" pid="12" name="Mendeley Recent Style Name 1_1">
    <vt:lpwstr>American Medical Association</vt:lpwstr>
  </property>
  <property fmtid="{D5CDD505-2E9C-101B-9397-08002B2CF9AE}" pid="13" name="Mendeley Recent Style Id 1_1">
    <vt:lpwstr>http://www.zotero.org/styles/ama</vt:lpwstr>
  </property>
  <property fmtid="{D5CDD505-2E9C-101B-9397-08002B2CF9AE}" pid="14" name="Mendeley Recent Style Name 2_1">
    <vt:lpwstr>American Political Science Association</vt:lpwstr>
  </property>
  <property fmtid="{D5CDD505-2E9C-101B-9397-08002B2CF9AE}" pid="15" name="Mendeley Recent Style Id 2_1">
    <vt:lpwstr>http://www.zotero.org/styles/apsa</vt:lpwstr>
  </property>
  <property fmtid="{D5CDD505-2E9C-101B-9397-08002B2CF9AE}" pid="16" name="Mendeley Recent Style Name 3_1">
    <vt:lpwstr>American Psychological Association 6th Edition</vt:lpwstr>
  </property>
  <property fmtid="{D5CDD505-2E9C-101B-9397-08002B2CF9AE}" pid="17" name="Mendeley Recent Style Id 3_1">
    <vt:lpwstr>http://www.zotero.org/styles/apa</vt:lpwstr>
  </property>
  <property fmtid="{D5CDD505-2E9C-101B-9397-08002B2CF9AE}" pid="18" name="Mendeley Recent Style Name 4_1">
    <vt:lpwstr>American Sociological Association</vt:lpwstr>
  </property>
  <property fmtid="{D5CDD505-2E9C-101B-9397-08002B2CF9AE}" pid="19" name="Mendeley Recent Style Id 4_1">
    <vt:lpwstr>http://www.zotero.org/styles/asa</vt:lpwstr>
  </property>
  <property fmtid="{D5CDD505-2E9C-101B-9397-08002B2CF9AE}" pid="20" name="Mendeley Recent Style Name 5_1">
    <vt:lpwstr>Chicago Manual of Style (Full Note with Bibliography)</vt:lpwstr>
  </property>
  <property fmtid="{D5CDD505-2E9C-101B-9397-08002B2CF9AE}" pid="21" name="Mendeley Recent Style Id 5_1">
    <vt:lpwstr>http://www.zotero.org/styles/chicago-fullnote-bibliography</vt:lpwstr>
  </property>
  <property fmtid="{D5CDD505-2E9C-101B-9397-08002B2CF9AE}" pid="22" name="Mendeley Recent Style Name 6_1">
    <vt:lpwstr>Harvard Reference format 1 (Author-Date)</vt:lpwstr>
  </property>
  <property fmtid="{D5CDD505-2E9C-101B-9397-08002B2CF9AE}" pid="23" name="Mendeley Recent Style Id 6_1">
    <vt:lpwstr>http://www.zotero.org/styles/harvard1</vt:lpwstr>
  </property>
  <property fmtid="{D5CDD505-2E9C-101B-9397-08002B2CF9AE}" pid="24" name="Mendeley Recent Style Name 7_1">
    <vt:lpwstr>IEEE</vt:lpwstr>
  </property>
  <property fmtid="{D5CDD505-2E9C-101B-9397-08002B2CF9AE}" pid="25" name="Mendeley Recent Style Id 7_1">
    <vt:lpwstr>http://www.zotero.org/styles/ieee</vt:lpwstr>
  </property>
  <property fmtid="{D5CDD505-2E9C-101B-9397-08002B2CF9AE}" pid="26" name="Mendeley Recent Style Name 8_1">
    <vt:lpwstr>Modern Humanities Research Association (Note without Bibliography)</vt:lpwstr>
  </property>
  <property fmtid="{D5CDD505-2E9C-101B-9397-08002B2CF9AE}" pid="27" name="Mendeley Recent Style Id 8_1">
    <vt:lpwstr>http://www.zotero.org/styles/mhra_note_without_bibliography</vt:lpwstr>
  </property>
  <property fmtid="{D5CDD505-2E9C-101B-9397-08002B2CF9AE}" pid="28" name="Mendeley Recent Style Name 9_1">
    <vt:lpwstr>Vancouver</vt:lpwstr>
  </property>
  <property fmtid="{D5CDD505-2E9C-101B-9397-08002B2CF9AE}" pid="29" name="Mendeley Recent Style Id 9_1">
    <vt:lpwstr>http://www.zotero.org/styles/vancouver</vt:lpwstr>
  </property>
</Properties>
</file>